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E573BB" w14:textId="77777777" w:rsidR="00C533E1" w:rsidRDefault="00C533E1">
      <w:pPr>
        <w:jc w:val="both"/>
        <w:rPr>
          <w:b/>
          <w:i/>
        </w:rPr>
      </w:pPr>
    </w:p>
    <w:p w14:paraId="0A95B3E3" w14:textId="3E6E7C45" w:rsidR="00C533E1" w:rsidRPr="009C4517" w:rsidRDefault="00C533E1">
      <w:pPr>
        <w:pStyle w:val="Heading5"/>
        <w:rPr>
          <w:sz w:val="40"/>
        </w:rPr>
      </w:pPr>
      <w:r w:rsidRPr="009C4517">
        <w:rPr>
          <w:sz w:val="40"/>
        </w:rPr>
        <w:t xml:space="preserve">STCP 04-4 Version </w:t>
      </w:r>
      <w:r w:rsidRPr="009C4517">
        <w:rPr>
          <w:color w:val="000000"/>
          <w:sz w:val="40"/>
        </w:rPr>
        <w:t>00</w:t>
      </w:r>
      <w:r w:rsidR="009A4418">
        <w:rPr>
          <w:color w:val="000000"/>
          <w:sz w:val="40"/>
        </w:rPr>
        <w:t>6</w:t>
      </w:r>
      <w:r w:rsidRPr="009C4517">
        <w:rPr>
          <w:color w:val="000000"/>
          <w:sz w:val="40"/>
        </w:rPr>
        <w:t xml:space="preserve"> </w:t>
      </w:r>
      <w:r w:rsidRPr="009C4517">
        <w:rPr>
          <w:snapToGrid w:val="0"/>
          <w:color w:val="000000"/>
          <w:sz w:val="40"/>
        </w:rPr>
        <w:t>Provision of Asset Operational Information</w:t>
      </w:r>
    </w:p>
    <w:p w14:paraId="2C22D51F" w14:textId="77777777" w:rsidR="00C533E1" w:rsidRPr="009C4517" w:rsidRDefault="00C533E1" w:rsidP="00BA2CD0">
      <w:pPr>
        <w:pStyle w:val="Heading5"/>
        <w:jc w:val="both"/>
      </w:pPr>
      <w:r w:rsidRPr="009C4517">
        <w:t>STC Procedure Document Authorisation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C533E1" w:rsidRPr="009C4517" w14:paraId="6CCB126C" w14:textId="77777777">
        <w:trPr>
          <w:cantSplit/>
          <w:jc w:val="center"/>
        </w:trPr>
        <w:tc>
          <w:tcPr>
            <w:tcW w:w="2552" w:type="dxa"/>
            <w:vAlign w:val="center"/>
          </w:tcPr>
          <w:p w14:paraId="4F56CEF1" w14:textId="77777777" w:rsidR="00C533E1" w:rsidRPr="009C4517" w:rsidRDefault="00B84094">
            <w:pPr>
              <w:spacing w:before="120"/>
              <w:rPr>
                <w:b/>
                <w:color w:val="000000"/>
                <w:sz w:val="22"/>
              </w:rPr>
            </w:pPr>
            <w:r w:rsidRPr="009C4517">
              <w:rPr>
                <w:b/>
                <w:color w:val="000000"/>
                <w:sz w:val="22"/>
              </w:rPr>
              <w:t xml:space="preserve"> Party</w:t>
            </w:r>
          </w:p>
        </w:tc>
        <w:tc>
          <w:tcPr>
            <w:tcW w:w="2268" w:type="dxa"/>
            <w:vAlign w:val="center"/>
          </w:tcPr>
          <w:p w14:paraId="504DD4BB" w14:textId="77777777" w:rsidR="00C533E1" w:rsidRPr="009C4517" w:rsidRDefault="00C533E1">
            <w:pPr>
              <w:spacing w:before="120"/>
              <w:jc w:val="center"/>
              <w:rPr>
                <w:b/>
                <w:color w:val="000000"/>
                <w:sz w:val="22"/>
              </w:rPr>
            </w:pPr>
            <w:r w:rsidRPr="009C4517">
              <w:rPr>
                <w:b/>
                <w:color w:val="000000"/>
                <w:sz w:val="22"/>
              </w:rPr>
              <w:t>Name of Party Representative</w:t>
            </w:r>
          </w:p>
        </w:tc>
        <w:tc>
          <w:tcPr>
            <w:tcW w:w="2410" w:type="dxa"/>
            <w:vAlign w:val="center"/>
          </w:tcPr>
          <w:p w14:paraId="54E6FA53" w14:textId="77777777" w:rsidR="00C533E1" w:rsidRPr="009C4517" w:rsidRDefault="00C533E1">
            <w:pPr>
              <w:spacing w:before="120"/>
              <w:jc w:val="center"/>
              <w:rPr>
                <w:b/>
                <w:color w:val="000000"/>
                <w:sz w:val="22"/>
              </w:rPr>
            </w:pPr>
            <w:r w:rsidRPr="009C4517">
              <w:rPr>
                <w:b/>
                <w:color w:val="000000"/>
                <w:sz w:val="22"/>
              </w:rPr>
              <w:t xml:space="preserve">Signature </w:t>
            </w:r>
          </w:p>
        </w:tc>
        <w:tc>
          <w:tcPr>
            <w:tcW w:w="1418" w:type="dxa"/>
            <w:vAlign w:val="center"/>
          </w:tcPr>
          <w:p w14:paraId="3C1E2DAD" w14:textId="77777777" w:rsidR="00C533E1" w:rsidRPr="009C4517" w:rsidRDefault="00C533E1">
            <w:pPr>
              <w:spacing w:before="120"/>
              <w:jc w:val="center"/>
              <w:rPr>
                <w:b/>
                <w:color w:val="000000"/>
                <w:sz w:val="22"/>
              </w:rPr>
            </w:pPr>
            <w:r w:rsidRPr="009C4517">
              <w:rPr>
                <w:b/>
                <w:color w:val="000000"/>
                <w:sz w:val="22"/>
              </w:rPr>
              <w:t>Date</w:t>
            </w:r>
          </w:p>
        </w:tc>
      </w:tr>
      <w:tr w:rsidR="00805290" w:rsidRPr="009C4517" w14:paraId="6EE598B4" w14:textId="77777777">
        <w:trPr>
          <w:cantSplit/>
          <w:jc w:val="center"/>
        </w:trPr>
        <w:tc>
          <w:tcPr>
            <w:tcW w:w="2552" w:type="dxa"/>
            <w:vAlign w:val="center"/>
          </w:tcPr>
          <w:p w14:paraId="458EAB80" w14:textId="51525FCD" w:rsidR="00805290" w:rsidRPr="009C4517" w:rsidRDefault="00033501">
            <w:pPr>
              <w:spacing w:before="120"/>
              <w:ind w:right="459"/>
              <w:rPr>
                <w:color w:val="000000"/>
                <w:sz w:val="22"/>
              </w:rPr>
            </w:pPr>
            <w:r>
              <w:rPr>
                <w:color w:val="000000"/>
                <w:sz w:val="22"/>
              </w:rPr>
              <w:t>The Company</w:t>
            </w:r>
          </w:p>
        </w:tc>
        <w:tc>
          <w:tcPr>
            <w:tcW w:w="2268" w:type="dxa"/>
          </w:tcPr>
          <w:p w14:paraId="0D56277E" w14:textId="77777777" w:rsidR="00805290" w:rsidRPr="009C4517" w:rsidRDefault="00805290">
            <w:pPr>
              <w:jc w:val="center"/>
              <w:rPr>
                <w:color w:val="000000"/>
                <w:sz w:val="22"/>
              </w:rPr>
            </w:pPr>
          </w:p>
        </w:tc>
        <w:tc>
          <w:tcPr>
            <w:tcW w:w="2410" w:type="dxa"/>
          </w:tcPr>
          <w:p w14:paraId="3D35C605" w14:textId="77777777" w:rsidR="00805290" w:rsidRPr="009C4517" w:rsidRDefault="00805290">
            <w:pPr>
              <w:jc w:val="center"/>
              <w:rPr>
                <w:color w:val="000000"/>
                <w:sz w:val="22"/>
              </w:rPr>
            </w:pPr>
          </w:p>
        </w:tc>
        <w:tc>
          <w:tcPr>
            <w:tcW w:w="1418" w:type="dxa"/>
          </w:tcPr>
          <w:p w14:paraId="52FA7EF7" w14:textId="77777777" w:rsidR="00805290" w:rsidRPr="009C4517" w:rsidRDefault="00805290">
            <w:pPr>
              <w:jc w:val="center"/>
              <w:rPr>
                <w:color w:val="000000"/>
                <w:sz w:val="22"/>
              </w:rPr>
            </w:pPr>
          </w:p>
        </w:tc>
      </w:tr>
      <w:tr w:rsidR="00C533E1" w:rsidRPr="009C4517" w14:paraId="5AF66FD4" w14:textId="77777777">
        <w:trPr>
          <w:cantSplit/>
          <w:jc w:val="center"/>
        </w:trPr>
        <w:tc>
          <w:tcPr>
            <w:tcW w:w="2552" w:type="dxa"/>
            <w:vAlign w:val="center"/>
          </w:tcPr>
          <w:p w14:paraId="79201C76" w14:textId="77777777" w:rsidR="00C533E1" w:rsidRPr="009C4517" w:rsidRDefault="00C533E1">
            <w:pPr>
              <w:spacing w:before="120"/>
              <w:ind w:right="459"/>
              <w:rPr>
                <w:color w:val="000000"/>
                <w:sz w:val="22"/>
              </w:rPr>
            </w:pPr>
            <w:r w:rsidRPr="009C4517">
              <w:rPr>
                <w:color w:val="000000"/>
                <w:sz w:val="22"/>
              </w:rPr>
              <w:t>National Grid Electricity Transmission plc</w:t>
            </w:r>
          </w:p>
        </w:tc>
        <w:tc>
          <w:tcPr>
            <w:tcW w:w="2268" w:type="dxa"/>
          </w:tcPr>
          <w:p w14:paraId="5FF0CA6F" w14:textId="77777777" w:rsidR="00C533E1" w:rsidRPr="009C4517" w:rsidRDefault="00C533E1">
            <w:pPr>
              <w:jc w:val="center"/>
              <w:rPr>
                <w:color w:val="000000"/>
                <w:sz w:val="22"/>
              </w:rPr>
            </w:pPr>
          </w:p>
        </w:tc>
        <w:tc>
          <w:tcPr>
            <w:tcW w:w="2410" w:type="dxa"/>
          </w:tcPr>
          <w:p w14:paraId="3392EFFF" w14:textId="77777777" w:rsidR="00C533E1" w:rsidRPr="009C4517" w:rsidRDefault="00C533E1">
            <w:pPr>
              <w:jc w:val="center"/>
              <w:rPr>
                <w:color w:val="000000"/>
                <w:sz w:val="22"/>
              </w:rPr>
            </w:pPr>
          </w:p>
        </w:tc>
        <w:tc>
          <w:tcPr>
            <w:tcW w:w="1418" w:type="dxa"/>
          </w:tcPr>
          <w:p w14:paraId="270DE427" w14:textId="77777777" w:rsidR="00C533E1" w:rsidRPr="009C4517" w:rsidRDefault="00C533E1">
            <w:pPr>
              <w:jc w:val="center"/>
              <w:rPr>
                <w:color w:val="000000"/>
                <w:sz w:val="22"/>
              </w:rPr>
            </w:pPr>
          </w:p>
        </w:tc>
      </w:tr>
      <w:tr w:rsidR="00C533E1" w:rsidRPr="009C4517" w14:paraId="7F1E209F" w14:textId="77777777">
        <w:trPr>
          <w:cantSplit/>
          <w:trHeight w:val="688"/>
          <w:jc w:val="center"/>
        </w:trPr>
        <w:tc>
          <w:tcPr>
            <w:tcW w:w="2552" w:type="dxa"/>
            <w:vAlign w:val="center"/>
          </w:tcPr>
          <w:p w14:paraId="3B2CF2AE" w14:textId="77777777" w:rsidR="00C533E1" w:rsidRPr="009C4517" w:rsidRDefault="00C533E1">
            <w:pPr>
              <w:spacing w:before="120"/>
              <w:rPr>
                <w:color w:val="000000"/>
                <w:sz w:val="22"/>
              </w:rPr>
            </w:pPr>
            <w:r w:rsidRPr="009C4517">
              <w:rPr>
                <w:color w:val="000000"/>
                <w:sz w:val="22"/>
              </w:rPr>
              <w:t>SP Transmission Ltd</w:t>
            </w:r>
          </w:p>
        </w:tc>
        <w:tc>
          <w:tcPr>
            <w:tcW w:w="2268" w:type="dxa"/>
          </w:tcPr>
          <w:p w14:paraId="4666CECF" w14:textId="77777777" w:rsidR="00C533E1" w:rsidRPr="009C4517" w:rsidRDefault="00C533E1">
            <w:pPr>
              <w:jc w:val="center"/>
              <w:rPr>
                <w:color w:val="000000"/>
                <w:sz w:val="22"/>
              </w:rPr>
            </w:pPr>
          </w:p>
        </w:tc>
        <w:tc>
          <w:tcPr>
            <w:tcW w:w="2410" w:type="dxa"/>
          </w:tcPr>
          <w:p w14:paraId="7118AD9E" w14:textId="77777777" w:rsidR="00C533E1" w:rsidRPr="009C4517" w:rsidRDefault="00C533E1">
            <w:pPr>
              <w:jc w:val="center"/>
              <w:rPr>
                <w:color w:val="000000"/>
                <w:sz w:val="22"/>
              </w:rPr>
            </w:pPr>
          </w:p>
        </w:tc>
        <w:tc>
          <w:tcPr>
            <w:tcW w:w="1418" w:type="dxa"/>
          </w:tcPr>
          <w:p w14:paraId="5AC97F1B" w14:textId="77777777" w:rsidR="00C533E1" w:rsidRPr="009C4517" w:rsidRDefault="00C533E1">
            <w:pPr>
              <w:jc w:val="center"/>
              <w:rPr>
                <w:color w:val="000000"/>
                <w:sz w:val="22"/>
              </w:rPr>
            </w:pPr>
          </w:p>
        </w:tc>
      </w:tr>
      <w:tr w:rsidR="00C533E1" w:rsidRPr="009C4517" w14:paraId="27C42127" w14:textId="77777777">
        <w:trPr>
          <w:cantSplit/>
          <w:jc w:val="center"/>
        </w:trPr>
        <w:tc>
          <w:tcPr>
            <w:tcW w:w="2552" w:type="dxa"/>
            <w:vAlign w:val="center"/>
          </w:tcPr>
          <w:p w14:paraId="41D67098" w14:textId="77777777" w:rsidR="00C533E1" w:rsidRPr="009C4517" w:rsidRDefault="00C533E1">
            <w:pPr>
              <w:spacing w:before="120"/>
              <w:rPr>
                <w:color w:val="000000"/>
                <w:sz w:val="22"/>
              </w:rPr>
            </w:pPr>
            <w:r w:rsidRPr="009C4517">
              <w:rPr>
                <w:color w:val="000000"/>
                <w:sz w:val="22"/>
              </w:rPr>
              <w:t>Scottish Hydro-Electric Transmission Ltd</w:t>
            </w:r>
          </w:p>
        </w:tc>
        <w:tc>
          <w:tcPr>
            <w:tcW w:w="2268" w:type="dxa"/>
          </w:tcPr>
          <w:p w14:paraId="5AAA425F" w14:textId="77777777" w:rsidR="00C533E1" w:rsidRPr="009C4517" w:rsidRDefault="00C533E1">
            <w:pPr>
              <w:jc w:val="center"/>
              <w:rPr>
                <w:color w:val="000000"/>
                <w:sz w:val="22"/>
              </w:rPr>
            </w:pPr>
          </w:p>
        </w:tc>
        <w:tc>
          <w:tcPr>
            <w:tcW w:w="2410" w:type="dxa"/>
          </w:tcPr>
          <w:p w14:paraId="50C11778" w14:textId="77777777" w:rsidR="00C533E1" w:rsidRPr="009C4517" w:rsidRDefault="00C533E1">
            <w:pPr>
              <w:jc w:val="center"/>
              <w:rPr>
                <w:color w:val="000000"/>
                <w:sz w:val="22"/>
              </w:rPr>
            </w:pPr>
          </w:p>
        </w:tc>
        <w:tc>
          <w:tcPr>
            <w:tcW w:w="1418" w:type="dxa"/>
          </w:tcPr>
          <w:p w14:paraId="1AAE3215" w14:textId="77777777" w:rsidR="00C533E1" w:rsidRPr="009C4517" w:rsidRDefault="00C533E1">
            <w:pPr>
              <w:jc w:val="center"/>
              <w:rPr>
                <w:color w:val="000000"/>
                <w:sz w:val="22"/>
              </w:rPr>
            </w:pPr>
          </w:p>
        </w:tc>
      </w:tr>
      <w:tr w:rsidR="00BA2CD0" w:rsidRPr="009C4517" w14:paraId="7FA3767B" w14:textId="77777777">
        <w:trPr>
          <w:cantSplit/>
          <w:jc w:val="center"/>
        </w:trPr>
        <w:tc>
          <w:tcPr>
            <w:tcW w:w="2552" w:type="dxa"/>
            <w:vAlign w:val="center"/>
          </w:tcPr>
          <w:p w14:paraId="2A38A09F" w14:textId="77777777" w:rsidR="00BA2CD0" w:rsidRPr="009C4517" w:rsidRDefault="00BA2CD0">
            <w:pPr>
              <w:spacing w:before="120"/>
              <w:rPr>
                <w:color w:val="000000"/>
                <w:sz w:val="22"/>
              </w:rPr>
            </w:pPr>
            <w:r w:rsidRPr="009C4517">
              <w:rPr>
                <w:sz w:val="22"/>
                <w:lang w:eastAsia="en-GB"/>
              </w:rPr>
              <w:t>Offshore Transmission Owners</w:t>
            </w:r>
          </w:p>
        </w:tc>
        <w:tc>
          <w:tcPr>
            <w:tcW w:w="2268" w:type="dxa"/>
          </w:tcPr>
          <w:p w14:paraId="5976CA3A" w14:textId="77777777" w:rsidR="00BA2CD0" w:rsidRPr="009C4517" w:rsidRDefault="00BA2CD0">
            <w:pPr>
              <w:jc w:val="center"/>
              <w:rPr>
                <w:color w:val="000000"/>
                <w:sz w:val="22"/>
              </w:rPr>
            </w:pPr>
          </w:p>
        </w:tc>
        <w:tc>
          <w:tcPr>
            <w:tcW w:w="2410" w:type="dxa"/>
          </w:tcPr>
          <w:p w14:paraId="3D390470" w14:textId="77777777" w:rsidR="00BA2CD0" w:rsidRPr="009C4517" w:rsidRDefault="00BA2CD0">
            <w:pPr>
              <w:jc w:val="center"/>
              <w:rPr>
                <w:color w:val="000000"/>
                <w:sz w:val="22"/>
              </w:rPr>
            </w:pPr>
          </w:p>
        </w:tc>
        <w:tc>
          <w:tcPr>
            <w:tcW w:w="1418" w:type="dxa"/>
          </w:tcPr>
          <w:p w14:paraId="4F6C0FB5" w14:textId="77777777" w:rsidR="00BA2CD0" w:rsidRPr="009C4517" w:rsidRDefault="00BA2CD0">
            <w:pPr>
              <w:jc w:val="center"/>
              <w:rPr>
                <w:color w:val="000000"/>
                <w:sz w:val="22"/>
              </w:rPr>
            </w:pPr>
          </w:p>
        </w:tc>
      </w:tr>
    </w:tbl>
    <w:p w14:paraId="3D0543D2" w14:textId="77777777" w:rsidR="00C533E1" w:rsidRPr="009C4517" w:rsidRDefault="00C533E1">
      <w:pPr>
        <w:pStyle w:val="Heading5"/>
        <w:jc w:val="both"/>
      </w:pPr>
    </w:p>
    <w:p w14:paraId="0E07A1F0" w14:textId="77777777" w:rsidR="00C533E1" w:rsidRPr="009C4517" w:rsidRDefault="00C533E1" w:rsidP="00BA2CD0">
      <w:pPr>
        <w:pStyle w:val="Heading5"/>
        <w:jc w:val="both"/>
      </w:pPr>
      <w:r w:rsidRPr="009C4517">
        <w:t>STC Procedure Change Control History</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560"/>
        <w:gridCol w:w="5670"/>
      </w:tblGrid>
      <w:tr w:rsidR="00C533E1" w:rsidRPr="009C4517" w14:paraId="79F0E636" w14:textId="77777777" w:rsidTr="00FD13D6">
        <w:tc>
          <w:tcPr>
            <w:tcW w:w="1242" w:type="dxa"/>
          </w:tcPr>
          <w:p w14:paraId="55DC3513" w14:textId="77777777" w:rsidR="00C533E1" w:rsidRPr="009C4517" w:rsidRDefault="00C533E1">
            <w:pPr>
              <w:spacing w:before="60" w:after="60"/>
              <w:jc w:val="both"/>
            </w:pPr>
            <w:r w:rsidRPr="009C4517">
              <w:t>Issue 001</w:t>
            </w:r>
          </w:p>
        </w:tc>
        <w:tc>
          <w:tcPr>
            <w:tcW w:w="1560" w:type="dxa"/>
          </w:tcPr>
          <w:p w14:paraId="7BECFF47" w14:textId="77777777" w:rsidR="00C533E1" w:rsidRPr="009C4517" w:rsidRDefault="00C533E1">
            <w:pPr>
              <w:spacing w:before="60" w:after="60"/>
              <w:jc w:val="both"/>
            </w:pPr>
            <w:r w:rsidRPr="009C4517">
              <w:t>23/12/2004</w:t>
            </w:r>
          </w:p>
        </w:tc>
        <w:tc>
          <w:tcPr>
            <w:tcW w:w="5670" w:type="dxa"/>
          </w:tcPr>
          <w:p w14:paraId="4E0A3DC7" w14:textId="77777777" w:rsidR="00C533E1" w:rsidRPr="009C4517" w:rsidRDefault="00C533E1">
            <w:pPr>
              <w:spacing w:before="60" w:after="60"/>
              <w:jc w:val="both"/>
            </w:pPr>
            <w:r w:rsidRPr="009C4517">
              <w:t>BETTA Go-Live Version</w:t>
            </w:r>
          </w:p>
        </w:tc>
      </w:tr>
      <w:tr w:rsidR="00C533E1" w:rsidRPr="009C4517" w14:paraId="3CBFA15E" w14:textId="77777777" w:rsidTr="00FD13D6">
        <w:tc>
          <w:tcPr>
            <w:tcW w:w="1242" w:type="dxa"/>
          </w:tcPr>
          <w:p w14:paraId="29BCAD8A" w14:textId="77777777" w:rsidR="00C533E1" w:rsidRPr="009C4517" w:rsidRDefault="00C533E1">
            <w:pPr>
              <w:spacing w:before="60" w:after="60"/>
              <w:jc w:val="both"/>
            </w:pPr>
            <w:r w:rsidRPr="009C4517">
              <w:t>Issue 002</w:t>
            </w:r>
          </w:p>
        </w:tc>
        <w:tc>
          <w:tcPr>
            <w:tcW w:w="1560" w:type="dxa"/>
          </w:tcPr>
          <w:p w14:paraId="465A4DCA" w14:textId="77777777" w:rsidR="00C533E1" w:rsidRPr="009C4517" w:rsidRDefault="00C533E1">
            <w:pPr>
              <w:spacing w:before="60" w:after="60"/>
              <w:jc w:val="both"/>
            </w:pPr>
            <w:r w:rsidRPr="009C4517">
              <w:t>20/04/2005</w:t>
            </w:r>
          </w:p>
        </w:tc>
        <w:tc>
          <w:tcPr>
            <w:tcW w:w="5670" w:type="dxa"/>
          </w:tcPr>
          <w:p w14:paraId="1167233D" w14:textId="77777777" w:rsidR="00C533E1" w:rsidRPr="009C4517" w:rsidRDefault="00C533E1">
            <w:pPr>
              <w:spacing w:before="60" w:after="60"/>
              <w:jc w:val="both"/>
            </w:pPr>
            <w:r w:rsidRPr="009C4517">
              <w:t>Issue 002 incorporating STCAP001</w:t>
            </w:r>
          </w:p>
        </w:tc>
      </w:tr>
      <w:tr w:rsidR="00C533E1" w:rsidRPr="009C4517" w14:paraId="320DA906" w14:textId="77777777" w:rsidTr="00FD13D6">
        <w:tc>
          <w:tcPr>
            <w:tcW w:w="1242" w:type="dxa"/>
          </w:tcPr>
          <w:p w14:paraId="1E9E748F" w14:textId="77777777" w:rsidR="00C533E1" w:rsidRPr="009C4517" w:rsidRDefault="00C533E1">
            <w:pPr>
              <w:spacing w:before="60" w:after="60"/>
              <w:jc w:val="both"/>
            </w:pPr>
            <w:r w:rsidRPr="009C4517">
              <w:t>Issue 003</w:t>
            </w:r>
          </w:p>
        </w:tc>
        <w:tc>
          <w:tcPr>
            <w:tcW w:w="1560" w:type="dxa"/>
          </w:tcPr>
          <w:p w14:paraId="3FEA4A85" w14:textId="77777777" w:rsidR="00C533E1" w:rsidRPr="009C4517" w:rsidRDefault="00C533E1">
            <w:pPr>
              <w:spacing w:before="60" w:after="60"/>
              <w:jc w:val="both"/>
            </w:pPr>
            <w:r w:rsidRPr="009C4517">
              <w:t>25/10/2005</w:t>
            </w:r>
          </w:p>
        </w:tc>
        <w:tc>
          <w:tcPr>
            <w:tcW w:w="5670" w:type="dxa"/>
          </w:tcPr>
          <w:p w14:paraId="1A39AF7A" w14:textId="77777777" w:rsidR="00C533E1" w:rsidRPr="009C4517" w:rsidRDefault="00C533E1">
            <w:pPr>
              <w:spacing w:before="60" w:after="60"/>
              <w:jc w:val="both"/>
            </w:pPr>
            <w:r w:rsidRPr="009C4517">
              <w:t>Issue 003 incorporating PA034 &amp; PA037</w:t>
            </w:r>
          </w:p>
        </w:tc>
      </w:tr>
      <w:tr w:rsidR="00BA2CD0" w:rsidRPr="009C4517" w14:paraId="61406A8B" w14:textId="77777777" w:rsidTr="00FD13D6">
        <w:tc>
          <w:tcPr>
            <w:tcW w:w="1242" w:type="dxa"/>
          </w:tcPr>
          <w:p w14:paraId="511A0C84" w14:textId="77777777" w:rsidR="00BA2CD0" w:rsidRPr="009C4517" w:rsidRDefault="00BA2CD0">
            <w:pPr>
              <w:spacing w:before="60" w:after="60"/>
              <w:jc w:val="both"/>
            </w:pPr>
            <w:r w:rsidRPr="009C4517">
              <w:t>Issue 00</w:t>
            </w:r>
            <w:r w:rsidR="008C6540" w:rsidRPr="009C4517">
              <w:t>4</w:t>
            </w:r>
          </w:p>
        </w:tc>
        <w:tc>
          <w:tcPr>
            <w:tcW w:w="1560" w:type="dxa"/>
          </w:tcPr>
          <w:p w14:paraId="6F5F0CC6" w14:textId="77777777" w:rsidR="00BA2CD0" w:rsidRPr="009C4517" w:rsidRDefault="009340A9">
            <w:pPr>
              <w:spacing w:before="60" w:after="60"/>
              <w:jc w:val="both"/>
            </w:pPr>
            <w:r w:rsidRPr="009C4517">
              <w:t>24</w:t>
            </w:r>
            <w:r w:rsidR="00E77932" w:rsidRPr="009C4517">
              <w:t>/06</w:t>
            </w:r>
            <w:r w:rsidR="00BA2CD0" w:rsidRPr="009C4517">
              <w:t>/2009</w:t>
            </w:r>
          </w:p>
        </w:tc>
        <w:tc>
          <w:tcPr>
            <w:tcW w:w="5670" w:type="dxa"/>
          </w:tcPr>
          <w:p w14:paraId="2C7A0C8E" w14:textId="77777777" w:rsidR="00BA2CD0" w:rsidRPr="009C4517" w:rsidRDefault="00BA2CD0">
            <w:pPr>
              <w:spacing w:before="60" w:after="60"/>
              <w:jc w:val="both"/>
            </w:pPr>
            <w:r w:rsidRPr="009C4517">
              <w:t>Issue 00</w:t>
            </w:r>
            <w:r w:rsidR="006E2C95" w:rsidRPr="009C4517">
              <w:t>4</w:t>
            </w:r>
            <w:r w:rsidRPr="009C4517">
              <w:t xml:space="preserve"> incorporating changes for Offshore Transmission</w:t>
            </w:r>
          </w:p>
        </w:tc>
      </w:tr>
      <w:tr w:rsidR="00805290" w:rsidRPr="009C4517" w14:paraId="0E406EA6" w14:textId="77777777" w:rsidTr="00FD13D6">
        <w:tc>
          <w:tcPr>
            <w:tcW w:w="1242" w:type="dxa"/>
          </w:tcPr>
          <w:p w14:paraId="7F4430DB" w14:textId="77777777" w:rsidR="00805290" w:rsidRPr="009C4517" w:rsidRDefault="00805290">
            <w:pPr>
              <w:spacing w:before="60" w:after="60"/>
              <w:jc w:val="both"/>
            </w:pPr>
            <w:r>
              <w:t>Issue 005</w:t>
            </w:r>
          </w:p>
        </w:tc>
        <w:tc>
          <w:tcPr>
            <w:tcW w:w="1560" w:type="dxa"/>
          </w:tcPr>
          <w:p w14:paraId="76134401" w14:textId="77777777" w:rsidR="00805290" w:rsidRPr="009C4517" w:rsidRDefault="00805290">
            <w:pPr>
              <w:spacing w:before="60" w:after="60"/>
              <w:jc w:val="both"/>
            </w:pPr>
            <w:r>
              <w:t>01/04/2019</w:t>
            </w:r>
          </w:p>
        </w:tc>
        <w:tc>
          <w:tcPr>
            <w:tcW w:w="5670" w:type="dxa"/>
          </w:tcPr>
          <w:p w14:paraId="5C24E3B5" w14:textId="77777777" w:rsidR="00805290" w:rsidRPr="009C4517" w:rsidRDefault="00805290">
            <w:pPr>
              <w:spacing w:before="60" w:after="60"/>
              <w:jc w:val="both"/>
            </w:pPr>
            <w:r>
              <w:t>Issue 005 incorporating changes for National Grid Legal Separation</w:t>
            </w:r>
          </w:p>
        </w:tc>
      </w:tr>
      <w:tr w:rsidR="00FD13D6" w:rsidRPr="009C4517" w14:paraId="5ABBDC8E" w14:textId="77777777" w:rsidTr="00FD13D6">
        <w:tc>
          <w:tcPr>
            <w:tcW w:w="1242" w:type="dxa"/>
          </w:tcPr>
          <w:p w14:paraId="52CCA456" w14:textId="3CC630BA" w:rsidR="00FD13D6" w:rsidRDefault="00FD13D6" w:rsidP="00FD13D6">
            <w:pPr>
              <w:spacing w:before="60" w:after="60"/>
              <w:jc w:val="both"/>
            </w:pPr>
            <w:r w:rsidRPr="00F74446">
              <w:t>Issue 00</w:t>
            </w:r>
            <w:r>
              <w:t>6</w:t>
            </w:r>
          </w:p>
        </w:tc>
        <w:tc>
          <w:tcPr>
            <w:tcW w:w="1560" w:type="dxa"/>
          </w:tcPr>
          <w:p w14:paraId="0FC95DF9" w14:textId="353017C1" w:rsidR="00FD13D6" w:rsidRDefault="00B75C84" w:rsidP="00FD13D6">
            <w:pPr>
              <w:spacing w:before="60" w:after="60"/>
              <w:jc w:val="both"/>
            </w:pPr>
            <w:r>
              <w:t>25</w:t>
            </w:r>
            <w:r w:rsidR="00B81ADA">
              <w:t>/04</w:t>
            </w:r>
            <w:r w:rsidR="00FD13D6" w:rsidRPr="00F74446">
              <w:t>/2023</w:t>
            </w:r>
          </w:p>
        </w:tc>
        <w:tc>
          <w:tcPr>
            <w:tcW w:w="5670" w:type="dxa"/>
          </w:tcPr>
          <w:p w14:paraId="3B26CE0F" w14:textId="2B012590" w:rsidR="00FD13D6" w:rsidRDefault="00FD13D6" w:rsidP="00FD13D6">
            <w:pPr>
              <w:spacing w:before="60" w:after="60"/>
              <w:jc w:val="both"/>
            </w:pPr>
            <w:r w:rsidRPr="00F74446">
              <w:t>Issue 00</w:t>
            </w:r>
            <w:r>
              <w:t>6</w:t>
            </w:r>
            <w:r w:rsidRPr="00F74446">
              <w:t xml:space="preserve"> incorporating use of ‘The Company’ definition as made in the </w:t>
            </w:r>
            <w:proofErr w:type="gramStart"/>
            <w:r w:rsidRPr="00F74446">
              <w:t>STC</w:t>
            </w:r>
            <w:r w:rsidR="00B81ADA">
              <w:t xml:space="preserve">  PM</w:t>
            </w:r>
            <w:proofErr w:type="gramEnd"/>
            <w:r w:rsidR="00B81ADA">
              <w:t>0130</w:t>
            </w:r>
          </w:p>
        </w:tc>
      </w:tr>
    </w:tbl>
    <w:p w14:paraId="58E18C40" w14:textId="77777777" w:rsidR="00C533E1" w:rsidRPr="009C4517" w:rsidRDefault="00C533E1">
      <w:pPr>
        <w:jc w:val="both"/>
      </w:pPr>
    </w:p>
    <w:p w14:paraId="5FCE6B0F" w14:textId="77777777" w:rsidR="00C533E1" w:rsidRPr="009C4517" w:rsidRDefault="00BA2CD0">
      <w:pPr>
        <w:pStyle w:val="Heading1"/>
        <w:keepLines/>
        <w:jc w:val="both"/>
      </w:pPr>
      <w:r w:rsidRPr="009C4517">
        <w:br w:type="page"/>
      </w:r>
      <w:r w:rsidR="00C533E1" w:rsidRPr="009C4517">
        <w:lastRenderedPageBreak/>
        <w:t xml:space="preserve">Introduction </w:t>
      </w:r>
    </w:p>
    <w:p w14:paraId="0CEE094D" w14:textId="77777777" w:rsidR="00C533E1" w:rsidRPr="009C4517" w:rsidRDefault="00C533E1">
      <w:pPr>
        <w:pStyle w:val="Heading2"/>
        <w:keepLines/>
        <w:jc w:val="both"/>
      </w:pPr>
      <w:r w:rsidRPr="009C4517">
        <w:t>Scope</w:t>
      </w:r>
    </w:p>
    <w:p w14:paraId="22E78333" w14:textId="77777777" w:rsidR="00C533E1" w:rsidRPr="009C4517" w:rsidRDefault="00C533E1">
      <w:pPr>
        <w:pStyle w:val="Heading3"/>
        <w:keepLines/>
        <w:jc w:val="both"/>
      </w:pPr>
      <w:r w:rsidRPr="009C4517">
        <w:t>This procedure covers the Parties’ responsibilities with respect to the provision of Plant and/or Apparatus operational information where there is any issue or changes to Operational Capability Limits (OCLs) including:</w:t>
      </w:r>
    </w:p>
    <w:p w14:paraId="26A10628" w14:textId="77777777" w:rsidR="00C533E1" w:rsidRPr="009C4517" w:rsidRDefault="00C533E1" w:rsidP="00C533E1">
      <w:pPr>
        <w:pStyle w:val="Heading4"/>
        <w:keepLines/>
        <w:numPr>
          <w:ilvl w:val="0"/>
          <w:numId w:val="19"/>
        </w:numPr>
        <w:tabs>
          <w:tab w:val="clear" w:pos="360"/>
          <w:tab w:val="num" w:pos="1080"/>
        </w:tabs>
        <w:ind w:left="1080"/>
        <w:jc w:val="both"/>
      </w:pPr>
      <w:r w:rsidRPr="009C4517">
        <w:t>Any Services Reduction to a TO’s Transmission Services, which includes:</w:t>
      </w:r>
    </w:p>
    <w:p w14:paraId="0A760314" w14:textId="77777777" w:rsidR="00C533E1" w:rsidRPr="009C4517" w:rsidRDefault="00C533E1" w:rsidP="00C533E1">
      <w:pPr>
        <w:pStyle w:val="BodyText"/>
        <w:keepNext/>
        <w:keepLines/>
        <w:numPr>
          <w:ilvl w:val="0"/>
          <w:numId w:val="4"/>
        </w:numPr>
        <w:tabs>
          <w:tab w:val="clear" w:pos="360"/>
          <w:tab w:val="num" w:pos="1440"/>
        </w:tabs>
        <w:spacing w:after="0"/>
        <w:ind w:left="1437" w:hanging="357"/>
        <w:jc w:val="both"/>
      </w:pPr>
      <w:r w:rsidRPr="009C4517">
        <w:t>any change to the ratings associated with a TO’s Transmission System; and</w:t>
      </w:r>
    </w:p>
    <w:p w14:paraId="6C60C1DF" w14:textId="77777777" w:rsidR="00C533E1" w:rsidRPr="009C4517" w:rsidRDefault="00C533E1" w:rsidP="00C533E1">
      <w:pPr>
        <w:pStyle w:val="BodyText"/>
        <w:keepNext/>
        <w:keepLines/>
        <w:numPr>
          <w:ilvl w:val="0"/>
          <w:numId w:val="4"/>
        </w:numPr>
        <w:tabs>
          <w:tab w:val="clear" w:pos="360"/>
          <w:tab w:val="num" w:pos="1440"/>
        </w:tabs>
        <w:ind w:left="1440"/>
        <w:jc w:val="both"/>
      </w:pPr>
      <w:r w:rsidRPr="009C4517">
        <w:t>any technical limitations on Plant and/or Apparatus that could affect the operation of a TO’s Plant and/or Apparatus.</w:t>
      </w:r>
    </w:p>
    <w:p w14:paraId="56FA7D46" w14:textId="7C994D88" w:rsidR="00C533E1" w:rsidRPr="009C4517" w:rsidRDefault="00C533E1" w:rsidP="00C533E1">
      <w:pPr>
        <w:pStyle w:val="Heading4"/>
        <w:keepLines/>
        <w:numPr>
          <w:ilvl w:val="0"/>
          <w:numId w:val="20"/>
        </w:numPr>
        <w:tabs>
          <w:tab w:val="clear" w:pos="360"/>
          <w:tab w:val="num" w:pos="1080"/>
        </w:tabs>
        <w:ind w:left="1080"/>
        <w:jc w:val="both"/>
      </w:pPr>
      <w:r w:rsidRPr="009C4517">
        <w:t xml:space="preserve">Any enhancements to the OCLs made available by the TO or requested by </w:t>
      </w:r>
      <w:r w:rsidR="0067122E">
        <w:t>The Company</w:t>
      </w:r>
      <w:r w:rsidRPr="009C4517">
        <w:t>.</w:t>
      </w:r>
    </w:p>
    <w:p w14:paraId="62A4CA9B" w14:textId="77777777" w:rsidR="00C533E1" w:rsidRPr="009C4517" w:rsidRDefault="00C533E1">
      <w:pPr>
        <w:pStyle w:val="Heading3"/>
        <w:keepLines/>
        <w:jc w:val="both"/>
      </w:pPr>
      <w:r w:rsidRPr="009C4517">
        <w:t xml:space="preserve">For the avoidance of doubt, this procedure specifically excludes the obligations and processes associated with the provision of standing data, control telephony and of real time data. </w:t>
      </w:r>
    </w:p>
    <w:p w14:paraId="66FD96E4" w14:textId="77777777" w:rsidR="00C533E1" w:rsidRPr="009C4517" w:rsidRDefault="00C533E1">
      <w:pPr>
        <w:pStyle w:val="Heading3"/>
        <w:keepLines/>
        <w:jc w:val="both"/>
      </w:pPr>
      <w:r w:rsidRPr="009C4517">
        <w:t>This procedure specifically excludes the obligations and processes covered by the information exchange associated with STCP 11-1(Outage Planning).</w:t>
      </w:r>
    </w:p>
    <w:p w14:paraId="299288F6" w14:textId="77777777" w:rsidR="00C533E1" w:rsidRPr="009C4517" w:rsidRDefault="00C533E1">
      <w:pPr>
        <w:pStyle w:val="Heading3"/>
        <w:keepLines/>
        <w:jc w:val="both"/>
      </w:pPr>
      <w:r w:rsidRPr="009C4517">
        <w:t xml:space="preserve">This procedure specifically excludes the obligations and processes covered by the information exchange, associated with STCP 9-2 (Site and Public Safety) and STCP 3-1 (Post Event Analysis). </w:t>
      </w:r>
    </w:p>
    <w:p w14:paraId="759D20ED" w14:textId="77777777" w:rsidR="00C533E1" w:rsidRPr="009C4517" w:rsidRDefault="00C533E1">
      <w:pPr>
        <w:pStyle w:val="Heading3"/>
        <w:keepLines/>
        <w:jc w:val="both"/>
      </w:pPr>
      <w:r w:rsidRPr="009C4517">
        <w:t>Operational information covered by this procedure is:</w:t>
      </w:r>
    </w:p>
    <w:p w14:paraId="280522F4" w14:textId="77777777" w:rsidR="00C533E1" w:rsidRPr="009C4517" w:rsidRDefault="00C533E1" w:rsidP="00C533E1">
      <w:pPr>
        <w:keepNext/>
        <w:keepLines/>
        <w:numPr>
          <w:ilvl w:val="0"/>
          <w:numId w:val="2"/>
        </w:numPr>
        <w:spacing w:after="0"/>
        <w:ind w:left="1077" w:hanging="357"/>
        <w:jc w:val="both"/>
      </w:pPr>
      <w:r w:rsidRPr="009C4517">
        <w:t xml:space="preserve">OCLs which apply to Services Reductions or enhancements to Normal Capability Limits (NCL), including ratings and technical </w:t>
      </w:r>
      <w:proofErr w:type="gramStart"/>
      <w:r w:rsidRPr="009C4517">
        <w:t>limitations;</w:t>
      </w:r>
      <w:proofErr w:type="gramEnd"/>
    </w:p>
    <w:p w14:paraId="681AB20C" w14:textId="77777777" w:rsidR="00C533E1" w:rsidRPr="009C4517" w:rsidRDefault="00C533E1" w:rsidP="00C533E1">
      <w:pPr>
        <w:keepNext/>
        <w:keepLines/>
        <w:numPr>
          <w:ilvl w:val="0"/>
          <w:numId w:val="2"/>
        </w:numPr>
        <w:spacing w:after="0"/>
        <w:ind w:left="1077" w:hanging="357"/>
        <w:jc w:val="both"/>
      </w:pPr>
      <w:r w:rsidRPr="009C4517">
        <w:t>miscellaneous operational information that may impact on the operation of the TO’s network; and,</w:t>
      </w:r>
    </w:p>
    <w:p w14:paraId="632D542B" w14:textId="77777777" w:rsidR="00865EDB" w:rsidRPr="009C4517" w:rsidRDefault="00C533E1" w:rsidP="00B84094">
      <w:pPr>
        <w:keepNext/>
        <w:keepLines/>
        <w:numPr>
          <w:ilvl w:val="0"/>
          <w:numId w:val="2"/>
        </w:numPr>
        <w:jc w:val="both"/>
      </w:pPr>
      <w:r w:rsidRPr="009C4517">
        <w:t>operational safety bulletins.</w:t>
      </w:r>
    </w:p>
    <w:p w14:paraId="5D02DF58" w14:textId="60CF79C2" w:rsidR="00865EDB" w:rsidRPr="009C4517" w:rsidRDefault="00865EDB" w:rsidP="00B84094">
      <w:pPr>
        <w:pStyle w:val="Heading3"/>
        <w:keepLines/>
        <w:tabs>
          <w:tab w:val="clear" w:pos="720"/>
        </w:tabs>
        <w:jc w:val="both"/>
      </w:pPr>
      <w:r w:rsidRPr="009C4517">
        <w:t xml:space="preserve">This document applies to </w:t>
      </w:r>
      <w:r w:rsidR="0067122E">
        <w:t>The Company</w:t>
      </w:r>
      <w:r w:rsidR="0067122E" w:rsidRPr="00617124">
        <w:t>, as defined in the STC and meaning the licence holder with system operator responsibilities,</w:t>
      </w:r>
      <w:r w:rsidR="0067122E">
        <w:t xml:space="preserve"> </w:t>
      </w:r>
      <w:r w:rsidRPr="009C4517">
        <w:t>and TOs. For the purposes of this document, the TOs are:</w:t>
      </w:r>
    </w:p>
    <w:p w14:paraId="523F181F" w14:textId="77777777" w:rsidR="00805290" w:rsidRDefault="00805290" w:rsidP="00B84094">
      <w:pPr>
        <w:pStyle w:val="Heading4"/>
        <w:keepLines/>
        <w:numPr>
          <w:ilvl w:val="0"/>
          <w:numId w:val="23"/>
        </w:numPr>
        <w:tabs>
          <w:tab w:val="clear" w:pos="360"/>
          <w:tab w:val="num" w:pos="1080"/>
        </w:tabs>
        <w:spacing w:after="0"/>
        <w:ind w:left="1077" w:hanging="357"/>
        <w:jc w:val="both"/>
      </w:pPr>
      <w:proofErr w:type="gramStart"/>
      <w:r>
        <w:t>NGET;</w:t>
      </w:r>
      <w:proofErr w:type="gramEnd"/>
    </w:p>
    <w:p w14:paraId="598D3F57" w14:textId="77777777" w:rsidR="00865EDB" w:rsidRPr="009C4517" w:rsidRDefault="00865EDB" w:rsidP="00B84094">
      <w:pPr>
        <w:pStyle w:val="Heading4"/>
        <w:keepLines/>
        <w:numPr>
          <w:ilvl w:val="0"/>
          <w:numId w:val="23"/>
        </w:numPr>
        <w:tabs>
          <w:tab w:val="clear" w:pos="360"/>
          <w:tab w:val="num" w:pos="1080"/>
        </w:tabs>
        <w:spacing w:after="0"/>
        <w:ind w:left="1077" w:hanging="357"/>
        <w:jc w:val="both"/>
      </w:pPr>
      <w:proofErr w:type="gramStart"/>
      <w:r w:rsidRPr="009C4517">
        <w:t>SPT</w:t>
      </w:r>
      <w:r w:rsidR="00B84094" w:rsidRPr="009C4517">
        <w:t xml:space="preserve"> ;</w:t>
      </w:r>
      <w:proofErr w:type="gramEnd"/>
    </w:p>
    <w:p w14:paraId="1AC3E3E5" w14:textId="77777777" w:rsidR="00865EDB" w:rsidRPr="009C4517" w:rsidRDefault="00865EDB" w:rsidP="00B84094">
      <w:pPr>
        <w:pStyle w:val="Heading4"/>
        <w:keepLines/>
        <w:numPr>
          <w:ilvl w:val="0"/>
          <w:numId w:val="23"/>
        </w:numPr>
        <w:tabs>
          <w:tab w:val="clear" w:pos="360"/>
          <w:tab w:val="num" w:pos="1080"/>
        </w:tabs>
        <w:spacing w:after="0"/>
        <w:ind w:left="1077" w:hanging="357"/>
        <w:jc w:val="both"/>
      </w:pPr>
      <w:r w:rsidRPr="009C4517">
        <w:t>SHETL</w:t>
      </w:r>
      <w:r w:rsidR="00B84094" w:rsidRPr="009C4517">
        <w:t>; and</w:t>
      </w:r>
    </w:p>
    <w:p w14:paraId="680A8242" w14:textId="77777777" w:rsidR="00B84094" w:rsidRPr="009C4517" w:rsidRDefault="00B84094" w:rsidP="00B84094">
      <w:pPr>
        <w:keepNext/>
        <w:keepLines/>
        <w:numPr>
          <w:ilvl w:val="0"/>
          <w:numId w:val="23"/>
        </w:numPr>
        <w:ind w:left="1077" w:hanging="357"/>
      </w:pPr>
      <w:r w:rsidRPr="009C4517">
        <w:t>All Offshore Transmission Licence holders as appointed by OFGEM</w:t>
      </w:r>
    </w:p>
    <w:p w14:paraId="76341569" w14:textId="77777777" w:rsidR="00B84094" w:rsidRPr="009C4517" w:rsidRDefault="00B84094" w:rsidP="00B84094">
      <w:pPr>
        <w:keepNext/>
        <w:keepLines/>
      </w:pPr>
    </w:p>
    <w:p w14:paraId="47264B84" w14:textId="77777777" w:rsidR="00B84094" w:rsidRPr="009C4517" w:rsidRDefault="00B84094" w:rsidP="00B84094">
      <w:pPr>
        <w:keepNext/>
        <w:keepLines/>
      </w:pPr>
      <w:proofErr w:type="gramStart"/>
      <w:r w:rsidRPr="009C4517">
        <w:t>In the event that</w:t>
      </w:r>
      <w:proofErr w:type="gramEnd"/>
      <w:r w:rsidRPr="009C4517">
        <w:t xml:space="preserve"> specific conditions or exceptions are made in the document relating to an Onshore TO or Offshore TO these will be prefixed appropriately</w:t>
      </w:r>
    </w:p>
    <w:p w14:paraId="232BCFDC" w14:textId="77777777" w:rsidR="00C533E1" w:rsidRPr="009C4517" w:rsidRDefault="00C533E1" w:rsidP="00B84094">
      <w:pPr>
        <w:pStyle w:val="Heading3"/>
        <w:keepLines/>
        <w:numPr>
          <w:ilvl w:val="0"/>
          <w:numId w:val="0"/>
        </w:numPr>
        <w:jc w:val="both"/>
      </w:pPr>
    </w:p>
    <w:p w14:paraId="62D1FAA5" w14:textId="77777777" w:rsidR="00C533E1" w:rsidRPr="009C4517" w:rsidRDefault="00C533E1" w:rsidP="00B84094">
      <w:pPr>
        <w:pStyle w:val="Heading2"/>
        <w:keepLines/>
        <w:jc w:val="both"/>
      </w:pPr>
      <w:r w:rsidRPr="009C4517">
        <w:t xml:space="preserve">Objectives </w:t>
      </w:r>
    </w:p>
    <w:p w14:paraId="2C896FF9" w14:textId="77777777" w:rsidR="00C533E1" w:rsidRPr="009C4517" w:rsidRDefault="00C533E1" w:rsidP="00B84094">
      <w:pPr>
        <w:pStyle w:val="Heading3"/>
        <w:keepLines/>
        <w:jc w:val="both"/>
      </w:pPr>
      <w:bookmarkStart w:id="0" w:name="OLE_LINK2"/>
      <w:r w:rsidRPr="009C4517">
        <w:t>The process specifies the following:</w:t>
      </w:r>
    </w:p>
    <w:bookmarkEnd w:id="0"/>
    <w:p w14:paraId="2F9969BE" w14:textId="2B17B542" w:rsidR="00C533E1" w:rsidRPr="009C4517" w:rsidRDefault="00C533E1" w:rsidP="00B84094">
      <w:pPr>
        <w:keepNext/>
        <w:keepLines/>
        <w:numPr>
          <w:ilvl w:val="0"/>
          <w:numId w:val="3"/>
        </w:numPr>
        <w:spacing w:after="0"/>
        <w:ind w:left="1077" w:hanging="357"/>
        <w:jc w:val="both"/>
      </w:pPr>
      <w:r w:rsidRPr="009C4517">
        <w:t xml:space="preserve">the responsibilities of </w:t>
      </w:r>
      <w:r w:rsidR="0067122E">
        <w:t>The Company</w:t>
      </w:r>
      <w:r w:rsidRPr="009C4517">
        <w:t xml:space="preserve"> and the TOs in relation to the provision of asset operational information that may impact on the operation of the TOs’ Transmission </w:t>
      </w:r>
      <w:proofErr w:type="gramStart"/>
      <w:r w:rsidRPr="009C4517">
        <w:t>System;</w:t>
      </w:r>
      <w:proofErr w:type="gramEnd"/>
    </w:p>
    <w:p w14:paraId="2B7A6009" w14:textId="77777777" w:rsidR="00C533E1" w:rsidRPr="009C4517" w:rsidRDefault="00C533E1" w:rsidP="00B84094">
      <w:pPr>
        <w:keepNext/>
        <w:keepLines/>
        <w:numPr>
          <w:ilvl w:val="0"/>
          <w:numId w:val="3"/>
        </w:numPr>
        <w:spacing w:after="0"/>
        <w:ind w:left="1077" w:hanging="357"/>
        <w:jc w:val="both"/>
      </w:pPr>
      <w:r w:rsidRPr="009C4517">
        <w:t xml:space="preserve">the requirements for the provision of other operational information; and, </w:t>
      </w:r>
    </w:p>
    <w:p w14:paraId="10C31416" w14:textId="77777777" w:rsidR="00C533E1" w:rsidRPr="009C4517" w:rsidRDefault="00C533E1" w:rsidP="00B84094">
      <w:pPr>
        <w:keepNext/>
        <w:keepLines/>
        <w:numPr>
          <w:ilvl w:val="0"/>
          <w:numId w:val="3"/>
        </w:numPr>
        <w:ind w:left="1077" w:hanging="357"/>
        <w:jc w:val="both"/>
      </w:pPr>
      <w:r w:rsidRPr="009C4517">
        <w:t>the means of communication to be used in the provision of operational information.</w:t>
      </w:r>
    </w:p>
    <w:p w14:paraId="26E6492A" w14:textId="77777777" w:rsidR="00C533E1" w:rsidRPr="009C4517" w:rsidRDefault="00C533E1">
      <w:pPr>
        <w:pStyle w:val="Heading3"/>
        <w:keepLines/>
        <w:numPr>
          <w:ilvl w:val="0"/>
          <w:numId w:val="0"/>
        </w:numPr>
        <w:jc w:val="both"/>
      </w:pPr>
    </w:p>
    <w:p w14:paraId="6B919A6F" w14:textId="77777777" w:rsidR="00C533E1" w:rsidRPr="009C4517" w:rsidRDefault="00C533E1">
      <w:pPr>
        <w:pStyle w:val="Heading2"/>
        <w:keepLines/>
        <w:jc w:val="both"/>
      </w:pPr>
      <w:r w:rsidRPr="009C4517">
        <w:t>Background</w:t>
      </w:r>
    </w:p>
    <w:p w14:paraId="4BDE8DC8" w14:textId="47918017" w:rsidR="00C533E1" w:rsidRPr="009C4517" w:rsidRDefault="00C533E1">
      <w:pPr>
        <w:pStyle w:val="Heading3"/>
        <w:keepLines/>
        <w:jc w:val="both"/>
      </w:pPr>
      <w:r w:rsidRPr="009C4517">
        <w:t xml:space="preserve">Where </w:t>
      </w:r>
      <w:r w:rsidR="0067122E">
        <w:t>The Company</w:t>
      </w:r>
      <w:r w:rsidR="00805290" w:rsidRPr="009C4517">
        <w:t xml:space="preserve"> </w:t>
      </w:r>
      <w:r w:rsidRPr="009C4517">
        <w:t xml:space="preserve">agrees an Outage, the relevant Transmission Services are deemed to be wholly withdrawn, where not otherwise specified. Any further specification of OCLs for outages is covered in STCP 11-1 (Outage Planning). </w:t>
      </w:r>
    </w:p>
    <w:p w14:paraId="33F21C6E" w14:textId="716C5120" w:rsidR="00C533E1" w:rsidRPr="009C4517" w:rsidRDefault="00C533E1">
      <w:pPr>
        <w:pStyle w:val="Heading3"/>
        <w:keepLines/>
        <w:jc w:val="both"/>
        <w:rPr>
          <w:color w:val="000000"/>
        </w:rPr>
      </w:pPr>
      <w:r w:rsidRPr="009C4517">
        <w:lastRenderedPageBreak/>
        <w:t xml:space="preserve">A TO is responsible for notifying </w:t>
      </w:r>
      <w:r w:rsidR="0067122E">
        <w:t>The Company</w:t>
      </w:r>
      <w:r w:rsidRPr="009C4517">
        <w:t xml:space="preserve"> of any Services Reduction associated with its Transmission System. Initially the TO will inform </w:t>
      </w:r>
      <w:r w:rsidR="0067122E">
        <w:t>The Company</w:t>
      </w:r>
      <w:r w:rsidRPr="009C4517">
        <w:t xml:space="preserve"> of the Service Reduction and then use the Operational Capability Limit Record (OCLR, as per Appendix B) to confirm all Services Reductions to </w:t>
      </w:r>
      <w:r w:rsidR="0067122E">
        <w:t>The Company</w:t>
      </w:r>
      <w:r w:rsidRPr="009C4517">
        <w:t>.</w:t>
      </w:r>
    </w:p>
    <w:p w14:paraId="6A397B94" w14:textId="63713BAC" w:rsidR="00C533E1" w:rsidRPr="009C4517" w:rsidRDefault="00C533E1">
      <w:pPr>
        <w:pStyle w:val="Heading3"/>
        <w:keepLines/>
        <w:jc w:val="both"/>
      </w:pPr>
      <w:r w:rsidRPr="009C4517">
        <w:t xml:space="preserve">The TO is responsible for notifying </w:t>
      </w:r>
      <w:r w:rsidR="0067122E">
        <w:t>The Company</w:t>
      </w:r>
      <w:r w:rsidRPr="009C4517">
        <w:t xml:space="preserve"> of any issue or any change to an OCL associated with that TO’s Transmission System.</w:t>
      </w:r>
    </w:p>
    <w:p w14:paraId="3A46D1E1" w14:textId="6951470A" w:rsidR="00C533E1" w:rsidRPr="009C4517" w:rsidRDefault="0067122E">
      <w:pPr>
        <w:pStyle w:val="Heading3"/>
        <w:keepLines/>
        <w:jc w:val="both"/>
        <w:rPr>
          <w:color w:val="000000"/>
        </w:rPr>
      </w:pPr>
      <w:r>
        <w:t>The Company</w:t>
      </w:r>
      <w:r w:rsidR="00C533E1" w:rsidRPr="009C4517">
        <w:t xml:space="preserve"> is responsible for notifying the TO of any change to the operational integrity </w:t>
      </w:r>
      <w:proofErr w:type="gramStart"/>
      <w:r w:rsidR="00C533E1" w:rsidRPr="009C4517">
        <w:t>of  Plant</w:t>
      </w:r>
      <w:proofErr w:type="gramEnd"/>
      <w:r w:rsidR="00C533E1" w:rsidRPr="009C4517">
        <w:t xml:space="preserve"> and/or Apparatus of which </w:t>
      </w:r>
      <w:r>
        <w:t>The Company</w:t>
      </w:r>
      <w:r w:rsidR="00C533E1" w:rsidRPr="009C4517">
        <w:t xml:space="preserve"> is aware that could affect the operation of the TO’s Plant and/or Apparatus. This includes any Event or circumstance that could affect the TO’s ability to provide Transmission Services.</w:t>
      </w:r>
    </w:p>
    <w:p w14:paraId="49EE7AE8" w14:textId="6E1F4956" w:rsidR="00C533E1" w:rsidRPr="009C4517" w:rsidRDefault="00C533E1">
      <w:pPr>
        <w:pStyle w:val="Heading3"/>
        <w:keepLines/>
        <w:jc w:val="both"/>
      </w:pPr>
      <w:r w:rsidRPr="009C4517">
        <w:t xml:space="preserve">A TO may notify </w:t>
      </w:r>
      <w:r w:rsidR="0067122E">
        <w:t>The Company</w:t>
      </w:r>
      <w:r w:rsidRPr="009C4517">
        <w:t xml:space="preserve"> of OCLs that may exceed the NCLs, and of any conditions that apply to the use of such OCLs.</w:t>
      </w:r>
    </w:p>
    <w:p w14:paraId="5CEDEBC6" w14:textId="77777777" w:rsidR="00C533E1" w:rsidRPr="009C4517" w:rsidRDefault="00C533E1">
      <w:pPr>
        <w:pStyle w:val="Heading3"/>
        <w:keepLines/>
        <w:numPr>
          <w:ilvl w:val="0"/>
          <w:numId w:val="0"/>
        </w:numPr>
        <w:jc w:val="both"/>
      </w:pPr>
    </w:p>
    <w:p w14:paraId="2E7AEE70" w14:textId="77777777" w:rsidR="00C533E1" w:rsidRPr="009C4517" w:rsidRDefault="00C533E1">
      <w:pPr>
        <w:pStyle w:val="Heading1"/>
        <w:keepLines/>
        <w:jc w:val="both"/>
      </w:pPr>
      <w:r w:rsidRPr="009C4517">
        <w:t>Key Definitions</w:t>
      </w:r>
    </w:p>
    <w:p w14:paraId="3D19FA8E" w14:textId="77777777" w:rsidR="00C533E1" w:rsidRPr="009C4517" w:rsidRDefault="00C533E1">
      <w:pPr>
        <w:pStyle w:val="Heading2"/>
        <w:keepLines/>
        <w:jc w:val="both"/>
      </w:pPr>
      <w:r w:rsidRPr="009C4517">
        <w:t>For the purposes of STCP 4-4:</w:t>
      </w:r>
    </w:p>
    <w:p w14:paraId="28ADF872" w14:textId="77777777" w:rsidR="00C533E1" w:rsidRPr="009C4517" w:rsidRDefault="00C533E1">
      <w:pPr>
        <w:pStyle w:val="Heading3"/>
        <w:keepLines/>
        <w:jc w:val="both"/>
      </w:pPr>
      <w:r w:rsidRPr="009C4517">
        <w:rPr>
          <w:b/>
        </w:rPr>
        <w:t>Enhanced OCL</w:t>
      </w:r>
      <w:r w:rsidRPr="009C4517">
        <w:t>. means the temporary assignment of a higher OCL to a specific item of Plant and/or Apparatus.</w:t>
      </w:r>
    </w:p>
    <w:p w14:paraId="3521059B" w14:textId="77777777" w:rsidR="00C533E1" w:rsidRPr="009C4517" w:rsidRDefault="00C533E1">
      <w:pPr>
        <w:pStyle w:val="Heading3"/>
        <w:keepLines/>
        <w:jc w:val="both"/>
      </w:pPr>
      <w:r w:rsidRPr="009C4517">
        <w:rPr>
          <w:b/>
          <w:bCs/>
        </w:rPr>
        <w:t>Event</w:t>
      </w:r>
      <w:r w:rsidRPr="009C4517">
        <w:t xml:space="preserve"> is as defined in the Grid Code as at the Code Effective Date and for purposes of this STCP only, not as defined in the STC.</w:t>
      </w:r>
      <w:r w:rsidRPr="009C4517">
        <w:tab/>
      </w:r>
    </w:p>
    <w:p w14:paraId="4EE0DD21" w14:textId="77777777" w:rsidR="00C533E1" w:rsidRPr="009C4517" w:rsidRDefault="00C533E1">
      <w:pPr>
        <w:pStyle w:val="Heading3"/>
        <w:keepLines/>
        <w:jc w:val="both"/>
      </w:pPr>
      <w:r w:rsidRPr="009C4517">
        <w:rPr>
          <w:b/>
        </w:rPr>
        <w:t xml:space="preserve">OCLR </w:t>
      </w:r>
      <w:r w:rsidRPr="009C4517">
        <w:t>is</w:t>
      </w:r>
      <w:r w:rsidRPr="009C4517">
        <w:rPr>
          <w:b/>
        </w:rPr>
        <w:t xml:space="preserve"> </w:t>
      </w:r>
      <w:r w:rsidRPr="009C4517">
        <w:t>the document produced by the TO as per Appendix B.</w:t>
      </w:r>
    </w:p>
    <w:p w14:paraId="23902251" w14:textId="77777777" w:rsidR="00C533E1" w:rsidRPr="009C4517" w:rsidRDefault="00C533E1">
      <w:pPr>
        <w:pStyle w:val="Heading3"/>
        <w:keepLines/>
        <w:jc w:val="both"/>
      </w:pPr>
      <w:r w:rsidRPr="009C4517">
        <w:rPr>
          <w:b/>
        </w:rPr>
        <w:t>Operational Effect</w:t>
      </w:r>
      <w:r w:rsidRPr="009C4517">
        <w:t xml:space="preserve"> is as defined in the Grid Code as at the Code Effective Date and for purposes of this STCP only, not as defined in the STC.</w:t>
      </w:r>
      <w:r w:rsidRPr="009C4517">
        <w:tab/>
      </w:r>
    </w:p>
    <w:p w14:paraId="6B814368" w14:textId="77777777" w:rsidR="00C533E1" w:rsidRPr="009C4517" w:rsidRDefault="00C533E1">
      <w:pPr>
        <w:pStyle w:val="Heading3"/>
        <w:keepLines/>
        <w:numPr>
          <w:ilvl w:val="0"/>
          <w:numId w:val="0"/>
        </w:numPr>
        <w:ind w:left="567"/>
        <w:jc w:val="both"/>
      </w:pPr>
    </w:p>
    <w:p w14:paraId="5903DFA5" w14:textId="77777777" w:rsidR="00C533E1" w:rsidRPr="009C4517" w:rsidRDefault="00C533E1">
      <w:pPr>
        <w:pStyle w:val="Heading1"/>
        <w:keepLines/>
        <w:jc w:val="both"/>
      </w:pPr>
      <w:r w:rsidRPr="009C4517">
        <w:t>Procedure</w:t>
      </w:r>
    </w:p>
    <w:p w14:paraId="04A7A851" w14:textId="77777777" w:rsidR="00C533E1" w:rsidRPr="009C4517" w:rsidRDefault="00C533E1">
      <w:pPr>
        <w:pStyle w:val="Heading2"/>
        <w:keepLines/>
        <w:jc w:val="both"/>
      </w:pPr>
      <w:r w:rsidRPr="009C4517">
        <w:t>Rating Limitations and Plant &amp; Equipment Technical Limitations pertaining to Operational Capability Limit Records</w:t>
      </w:r>
    </w:p>
    <w:p w14:paraId="2EF0EA11" w14:textId="77777777" w:rsidR="00C533E1" w:rsidRPr="009C4517" w:rsidRDefault="00C533E1">
      <w:pPr>
        <w:pStyle w:val="Heading3"/>
        <w:keepLines/>
        <w:jc w:val="both"/>
      </w:pPr>
      <w:r w:rsidRPr="009C4517">
        <w:t>Where the TO becomes aware of the need to issue, modify or cancel an OCL on any item of Plant and/or Apparatus that may affect the operation of its Transmission System the TO shall:</w:t>
      </w:r>
    </w:p>
    <w:p w14:paraId="6B506251" w14:textId="414D4800" w:rsidR="00C533E1" w:rsidRPr="009C4517" w:rsidRDefault="00C533E1" w:rsidP="00C533E1">
      <w:pPr>
        <w:pStyle w:val="Heading4"/>
        <w:keepLines/>
        <w:numPr>
          <w:ilvl w:val="0"/>
          <w:numId w:val="14"/>
        </w:numPr>
        <w:spacing w:after="0"/>
        <w:ind w:left="714" w:hanging="357"/>
        <w:jc w:val="both"/>
      </w:pPr>
      <w:r w:rsidRPr="009C4517">
        <w:t xml:space="preserve">verbally inform </w:t>
      </w:r>
      <w:r w:rsidR="0067122E">
        <w:t>The Company</w:t>
      </w:r>
      <w:r w:rsidRPr="009C4517">
        <w:t xml:space="preserve"> of the OCL and, if deemed appropriate by the TO, any other </w:t>
      </w:r>
      <w:proofErr w:type="gramStart"/>
      <w:r w:rsidRPr="009C4517">
        <w:t>TO;</w:t>
      </w:r>
      <w:proofErr w:type="gramEnd"/>
    </w:p>
    <w:p w14:paraId="05D8BCF5" w14:textId="4CD0073C" w:rsidR="00C533E1" w:rsidRPr="009C4517" w:rsidRDefault="00C533E1" w:rsidP="00C533E1">
      <w:pPr>
        <w:pStyle w:val="Heading4"/>
        <w:keepLines/>
        <w:numPr>
          <w:ilvl w:val="0"/>
          <w:numId w:val="14"/>
        </w:numPr>
        <w:spacing w:after="0"/>
        <w:ind w:left="714" w:hanging="357"/>
        <w:jc w:val="both"/>
      </w:pPr>
      <w:r w:rsidRPr="009C4517">
        <w:t xml:space="preserve">provide </w:t>
      </w:r>
      <w:r w:rsidR="0067122E">
        <w:t>The Company</w:t>
      </w:r>
      <w:r w:rsidRPr="009C4517">
        <w:t xml:space="preserve"> with a Service Restoration Proposal unless otherwise </w:t>
      </w:r>
      <w:proofErr w:type="gramStart"/>
      <w:r w:rsidRPr="009C4517">
        <w:t>agreed;</w:t>
      </w:r>
      <w:proofErr w:type="gramEnd"/>
    </w:p>
    <w:p w14:paraId="66D5BC79" w14:textId="63B25D77" w:rsidR="00C533E1" w:rsidRPr="009C4517" w:rsidRDefault="00C533E1" w:rsidP="00C533E1">
      <w:pPr>
        <w:pStyle w:val="Heading4"/>
        <w:keepLines/>
        <w:numPr>
          <w:ilvl w:val="0"/>
          <w:numId w:val="14"/>
        </w:numPr>
        <w:spacing w:after="0"/>
        <w:ind w:left="714" w:hanging="357"/>
        <w:jc w:val="both"/>
      </w:pPr>
      <w:r w:rsidRPr="009C4517">
        <w:t xml:space="preserve">confirm as soon as practicable to </w:t>
      </w:r>
      <w:r w:rsidR="0067122E">
        <w:t>The Company</w:t>
      </w:r>
      <w:r w:rsidRPr="009C4517">
        <w:t xml:space="preserve"> (and if deemed appropriate by the TO, any other TO) any enduring changes to an OCL through an OCLR. The OCLR of the issued, modified or cancelled OCL will include any limitations or conditions that apply; and,</w:t>
      </w:r>
    </w:p>
    <w:p w14:paraId="30AC5403" w14:textId="4CB881CF" w:rsidR="00C533E1" w:rsidRPr="009C4517" w:rsidRDefault="00C533E1">
      <w:pPr>
        <w:pStyle w:val="Heading4"/>
        <w:keepLines/>
        <w:numPr>
          <w:ilvl w:val="0"/>
          <w:numId w:val="14"/>
        </w:numPr>
        <w:jc w:val="both"/>
      </w:pPr>
      <w:r w:rsidRPr="009C4517">
        <w:t xml:space="preserve">along with </w:t>
      </w:r>
      <w:r w:rsidR="0067122E">
        <w:t>The Company</w:t>
      </w:r>
      <w:r w:rsidRPr="009C4517">
        <w:t xml:space="preserve"> make a record of the issue, modification or cancellation of the OCL in accordance with internal procedures.</w:t>
      </w:r>
    </w:p>
    <w:p w14:paraId="5E1FB9B3" w14:textId="5D58CB66" w:rsidR="00C533E1" w:rsidRPr="009C4517" w:rsidRDefault="00C533E1">
      <w:pPr>
        <w:pStyle w:val="Heading3"/>
        <w:keepLines/>
        <w:jc w:val="both"/>
      </w:pPr>
      <w:r w:rsidRPr="009C4517">
        <w:t xml:space="preserve">When informed of a change to an OCL, </w:t>
      </w:r>
      <w:r w:rsidR="0067122E">
        <w:t>The Company</w:t>
      </w:r>
      <w:r w:rsidRPr="009C4517">
        <w:t xml:space="preserve"> shall immediately take such action as necessary to return the TO’s Plant and/or Apparatus to the new OCL.</w:t>
      </w:r>
    </w:p>
    <w:p w14:paraId="0223F43A" w14:textId="327FE2CB" w:rsidR="00C533E1" w:rsidRPr="009C4517" w:rsidRDefault="00C533E1">
      <w:pPr>
        <w:pStyle w:val="Heading3"/>
        <w:keepLines/>
        <w:jc w:val="both"/>
      </w:pPr>
      <w:r w:rsidRPr="009C4517">
        <w:t xml:space="preserve">When </w:t>
      </w:r>
      <w:r w:rsidR="0067122E">
        <w:t>The Company</w:t>
      </w:r>
      <w:r w:rsidRPr="009C4517">
        <w:t xml:space="preserve"> becomes aware of any Event or circumstance that could affect the TO’s ability to provide Transmission Services, they shall inform the relevant TO(s).</w:t>
      </w:r>
    </w:p>
    <w:p w14:paraId="385D13A3" w14:textId="454BD5F4" w:rsidR="00C533E1" w:rsidRPr="009C4517" w:rsidRDefault="00C533E1">
      <w:pPr>
        <w:pStyle w:val="Heading3"/>
        <w:keepLines/>
        <w:jc w:val="both"/>
      </w:pPr>
      <w:r w:rsidRPr="009C4517">
        <w:t xml:space="preserve">Where </w:t>
      </w:r>
      <w:r w:rsidR="0067122E">
        <w:t>The Company</w:t>
      </w:r>
      <w:r w:rsidRPr="009C4517">
        <w:t xml:space="preserve"> has exceeded an OCL, they shall inform the TO as soon as practicable. Where appropriate, </w:t>
      </w:r>
      <w:r w:rsidR="0067122E">
        <w:t>The Company</w:t>
      </w:r>
      <w:r w:rsidRPr="009C4517">
        <w:t xml:space="preserve"> and the TO shall issue a report as described in STCP3-1 (Post Event Analysis). If the TO becomes aware that </w:t>
      </w:r>
      <w:r w:rsidR="0067122E">
        <w:t>The Company</w:t>
      </w:r>
      <w:r w:rsidRPr="009C4517">
        <w:t xml:space="preserve"> has exceeded an OCL, that TO shall inform </w:t>
      </w:r>
      <w:r w:rsidR="0067122E">
        <w:t>The Company</w:t>
      </w:r>
      <w:r w:rsidRPr="009C4517">
        <w:t>.</w:t>
      </w:r>
    </w:p>
    <w:p w14:paraId="65C72164" w14:textId="77777777" w:rsidR="00C533E1" w:rsidRDefault="00C533E1">
      <w:pPr>
        <w:pStyle w:val="Heading2"/>
        <w:keepLines/>
        <w:numPr>
          <w:ilvl w:val="0"/>
          <w:numId w:val="0"/>
        </w:numPr>
        <w:jc w:val="both"/>
      </w:pPr>
    </w:p>
    <w:p w14:paraId="2358ED9E" w14:textId="77777777" w:rsidR="009C4517" w:rsidRPr="009C4517" w:rsidRDefault="009C4517" w:rsidP="009C4517"/>
    <w:p w14:paraId="25A09CA5" w14:textId="77777777" w:rsidR="00C533E1" w:rsidRPr="009C4517" w:rsidRDefault="00C533E1">
      <w:pPr>
        <w:pStyle w:val="Heading2"/>
        <w:keepLines/>
        <w:jc w:val="both"/>
      </w:pPr>
      <w:r w:rsidRPr="009C4517">
        <w:lastRenderedPageBreak/>
        <w:t>General Conditions with respect to OCLR</w:t>
      </w:r>
    </w:p>
    <w:p w14:paraId="1DA61C0B" w14:textId="77777777" w:rsidR="00C533E1" w:rsidRPr="009C4517" w:rsidRDefault="00C533E1">
      <w:pPr>
        <w:pStyle w:val="Heading3"/>
        <w:jc w:val="both"/>
      </w:pPr>
      <w:r w:rsidRPr="009C4517">
        <w:t>For the avoidance of doubt, there may be more than one OCLR in respect of any piece of Plant or Apparatus.</w:t>
      </w:r>
    </w:p>
    <w:p w14:paraId="088E8B05" w14:textId="77777777" w:rsidR="00C533E1" w:rsidRPr="009C4517" w:rsidRDefault="00C533E1">
      <w:pPr>
        <w:pStyle w:val="Heading3"/>
        <w:jc w:val="both"/>
      </w:pPr>
      <w:r w:rsidRPr="009C4517">
        <w:t>The TO shall use all reasonable endeavours to ensure that two or more OCLRs in place simultaneously on the same piece of Plant or Apparatus contain consistent information. If two or more such OCLRs are in place all conditions shall apply simultaneously, i.e. the most restrictive condition shall apply.</w:t>
      </w:r>
    </w:p>
    <w:p w14:paraId="5F77FB0F" w14:textId="095BCEC8" w:rsidR="00C533E1" w:rsidRPr="009C4517" w:rsidRDefault="00C533E1">
      <w:pPr>
        <w:pStyle w:val="Heading3"/>
        <w:jc w:val="both"/>
      </w:pPr>
      <w:r w:rsidRPr="009C4517">
        <w:t xml:space="preserve">If either a TO or </w:t>
      </w:r>
      <w:r w:rsidR="0067122E">
        <w:t>The Company</w:t>
      </w:r>
      <w:r w:rsidRPr="009C4517">
        <w:t xml:space="preserve"> becomes aware that either any information in an OCLR is unclear, or that apparently inconsistent OCLRs for the same Plant or Apparatus are in place, they shall promptly inform the other Party. The TO shall, as soon as reasonably practicable, clarify the relevant OCLRs and remove any apparent inconsistencies. This may include, as appropriate, issuing new OCLRs and cancelling existing OCLRs.</w:t>
      </w:r>
    </w:p>
    <w:p w14:paraId="18E749CA" w14:textId="77777777" w:rsidR="00C533E1" w:rsidRPr="009C4517" w:rsidRDefault="00C533E1">
      <w:pPr>
        <w:pStyle w:val="Heading3"/>
        <w:keepLines/>
        <w:numPr>
          <w:ilvl w:val="0"/>
          <w:numId w:val="0"/>
        </w:numPr>
        <w:jc w:val="both"/>
      </w:pPr>
    </w:p>
    <w:p w14:paraId="7C068DF7" w14:textId="77777777" w:rsidR="00C533E1" w:rsidRPr="009C4517" w:rsidRDefault="00C533E1">
      <w:pPr>
        <w:pStyle w:val="Heading3"/>
        <w:keepLines/>
        <w:numPr>
          <w:ilvl w:val="0"/>
          <w:numId w:val="0"/>
        </w:numPr>
        <w:jc w:val="both"/>
      </w:pPr>
    </w:p>
    <w:p w14:paraId="228136CA" w14:textId="77777777" w:rsidR="00C533E1" w:rsidRPr="009C4517" w:rsidRDefault="00C533E1">
      <w:pPr>
        <w:pStyle w:val="Heading2"/>
        <w:keepLines/>
        <w:jc w:val="both"/>
      </w:pPr>
      <w:r w:rsidRPr="009C4517">
        <w:t>Assessment of an Enhanced OCL</w:t>
      </w:r>
    </w:p>
    <w:p w14:paraId="521FB92D" w14:textId="77777777" w:rsidR="00C533E1" w:rsidRPr="009C4517" w:rsidRDefault="00C533E1">
      <w:pPr>
        <w:pStyle w:val="Heading3"/>
        <w:keepLines/>
        <w:jc w:val="both"/>
        <w:rPr>
          <w:color w:val="000000"/>
        </w:rPr>
      </w:pPr>
      <w:r w:rsidRPr="009C4517">
        <w:t xml:space="preserve">An Enhanced OCL is issued where the TO considers it is acceptable to operate Plant and /or Apparatus above its NCL </w:t>
      </w:r>
      <w:proofErr w:type="gramStart"/>
      <w:r w:rsidRPr="009C4517">
        <w:t>(</w:t>
      </w:r>
      <w:r w:rsidR="002D1C30" w:rsidRPr="009C4517">
        <w:t xml:space="preserve"> which</w:t>
      </w:r>
      <w:proofErr w:type="gramEnd"/>
      <w:r w:rsidR="002D1C30" w:rsidRPr="009C4517">
        <w:t xml:space="preserve"> may include</w:t>
      </w:r>
      <w:r w:rsidRPr="009C4517">
        <w:t xml:space="preserve"> limitations and restrictions). In such cases, t</w:t>
      </w:r>
      <w:r w:rsidRPr="009C4517">
        <w:rPr>
          <w:color w:val="000000"/>
        </w:rPr>
        <w:t xml:space="preserve">he TO shall also assign a default OCL, which shall become effective if the Enhanced OCL is suspended because those limitations and restrictions can no longer be maintained. </w:t>
      </w:r>
    </w:p>
    <w:p w14:paraId="260FCC5D" w14:textId="221879AB" w:rsidR="00C533E1" w:rsidRPr="009C4517" w:rsidRDefault="00C533E1">
      <w:pPr>
        <w:pStyle w:val="Heading3"/>
        <w:keepLines/>
        <w:jc w:val="both"/>
      </w:pPr>
      <w:r w:rsidRPr="009C4517">
        <w:t xml:space="preserve">An Enhanced OCL may be advised by the TO or requested by </w:t>
      </w:r>
      <w:r w:rsidR="0067122E">
        <w:t>The Company</w:t>
      </w:r>
      <w:r w:rsidRPr="009C4517">
        <w:t>.</w:t>
      </w:r>
    </w:p>
    <w:p w14:paraId="471FDD88" w14:textId="0BA8EF5B" w:rsidR="00C533E1" w:rsidRPr="009C4517" w:rsidRDefault="0067122E">
      <w:pPr>
        <w:pStyle w:val="Heading3"/>
        <w:keepLines/>
        <w:jc w:val="both"/>
      </w:pPr>
      <w:r>
        <w:t>The Company</w:t>
      </w:r>
      <w:r w:rsidR="00C533E1" w:rsidRPr="009C4517">
        <w:t xml:space="preserve"> may request a temporary enhancement to the NCL (or current OCL) that requires the TO </w:t>
      </w:r>
      <w:proofErr w:type="spellStart"/>
      <w:r w:rsidR="00C533E1" w:rsidRPr="009C4517">
        <w:t>to</w:t>
      </w:r>
      <w:proofErr w:type="spellEnd"/>
      <w:r w:rsidR="00C533E1" w:rsidRPr="009C4517">
        <w:t xml:space="preserve"> assign a higher OCL to a specific item of Plant and/or Apparatus. This shall be achieved by the TO in its discretion assigning an Enhanced OCL, which may contain conditions and limitations as detailed in the relevant OCLR. Where </w:t>
      </w:r>
      <w:r>
        <w:t>The Company</w:t>
      </w:r>
      <w:r w:rsidR="00C533E1" w:rsidRPr="009C4517">
        <w:t xml:space="preserve"> considers it necessary to have an Enhanced OCL, </w:t>
      </w:r>
      <w:r>
        <w:t>The Company</w:t>
      </w:r>
      <w:r w:rsidR="00C533E1" w:rsidRPr="009C4517">
        <w:t xml:space="preserve"> shall request permission from the TO using the proforma in Appendix C.</w:t>
      </w:r>
      <w:r w:rsidR="00C533E1" w:rsidRPr="009C4517">
        <w:rPr>
          <w:color w:val="FF0000"/>
        </w:rPr>
        <w:t xml:space="preserve"> </w:t>
      </w:r>
    </w:p>
    <w:p w14:paraId="2C828AC4" w14:textId="6AF329C2" w:rsidR="00C533E1" w:rsidRPr="009C4517" w:rsidRDefault="00C533E1">
      <w:pPr>
        <w:pStyle w:val="Heading3"/>
        <w:keepLines/>
        <w:jc w:val="both"/>
      </w:pPr>
      <w:r w:rsidRPr="009C4517">
        <w:t xml:space="preserve">On receipt of a request for an Enhanced OCL, the TO shall carry out an initial assessment and inform </w:t>
      </w:r>
      <w:r w:rsidR="0067122E">
        <w:t>The Company</w:t>
      </w:r>
      <w:r w:rsidRPr="009C4517">
        <w:t xml:space="preserve"> of its intention or otherwise to proceed with a formal assessment.</w:t>
      </w:r>
    </w:p>
    <w:p w14:paraId="27124B4F" w14:textId="0D95DE0F" w:rsidR="00C533E1" w:rsidRPr="009C4517" w:rsidRDefault="0067122E">
      <w:pPr>
        <w:pStyle w:val="Heading3"/>
        <w:keepLines/>
        <w:jc w:val="both"/>
      </w:pPr>
      <w:r>
        <w:t>The Company</w:t>
      </w:r>
      <w:r w:rsidR="00C533E1" w:rsidRPr="009C4517">
        <w:t xml:space="preserve"> shall support the TO by providing information and data, where necessary, to complete the formal assessment. The TO shall be responsible for all aspects of the formal assessment and shall ensure that it is carried out in line with Good Industry Practice.</w:t>
      </w:r>
    </w:p>
    <w:p w14:paraId="03DFE1D5" w14:textId="49748C30" w:rsidR="00C533E1" w:rsidRPr="009C4517" w:rsidRDefault="00C533E1">
      <w:pPr>
        <w:pStyle w:val="Heading3"/>
        <w:keepLines/>
        <w:jc w:val="both"/>
      </w:pPr>
      <w:r w:rsidRPr="009C4517">
        <w:t xml:space="preserve">On completion of the formal assessment, the TO shall advise </w:t>
      </w:r>
      <w:r w:rsidR="0067122E">
        <w:t>The Company</w:t>
      </w:r>
      <w:r w:rsidRPr="009C4517">
        <w:t>, and other TO if appropriate, of their decision, confirming or otherwise, acceptance of the request for an Enhanced OCL, and complete section 2 of the proforma in Appendix C.</w:t>
      </w:r>
    </w:p>
    <w:p w14:paraId="3EE74A79" w14:textId="77777777" w:rsidR="00C533E1" w:rsidRPr="009C4517" w:rsidRDefault="00C533E1">
      <w:pPr>
        <w:pStyle w:val="Heading3"/>
        <w:keepLines/>
        <w:jc w:val="both"/>
      </w:pPr>
      <w:r w:rsidRPr="009C4517">
        <w:t>In the case of acceptance, the TO shall complete an OCLR as described in section 3.4.</w:t>
      </w:r>
    </w:p>
    <w:p w14:paraId="4A20D03C" w14:textId="1732E3C2" w:rsidR="00C533E1" w:rsidRPr="009C4517" w:rsidRDefault="0067122E">
      <w:pPr>
        <w:pStyle w:val="Heading3"/>
        <w:keepLines/>
        <w:jc w:val="both"/>
        <w:rPr>
          <w:color w:val="000000"/>
        </w:rPr>
      </w:pPr>
      <w:r>
        <w:t>The Company</w:t>
      </w:r>
      <w:r w:rsidR="00C533E1" w:rsidRPr="009C4517">
        <w:t xml:space="preserve"> shall inform the relevant TO of any User’s permission to operate their Plant and/or Apparatus </w:t>
      </w:r>
      <w:proofErr w:type="gramStart"/>
      <w:r w:rsidR="00C533E1" w:rsidRPr="009C4517">
        <w:t>in excess of</w:t>
      </w:r>
      <w:proofErr w:type="gramEnd"/>
      <w:r w:rsidR="00C533E1" w:rsidRPr="009C4517">
        <w:t xml:space="preserve"> its capability, in line with User specified ratings either permanently or temporarily and any restrictions applied.</w:t>
      </w:r>
    </w:p>
    <w:p w14:paraId="67E16430" w14:textId="77777777" w:rsidR="00C533E1" w:rsidRPr="009C4517" w:rsidRDefault="00C533E1">
      <w:pPr>
        <w:pStyle w:val="Heading3"/>
        <w:keepLines/>
        <w:numPr>
          <w:ilvl w:val="0"/>
          <w:numId w:val="0"/>
        </w:numPr>
        <w:jc w:val="both"/>
        <w:rPr>
          <w:color w:val="000000"/>
        </w:rPr>
      </w:pPr>
    </w:p>
    <w:p w14:paraId="4CCD6FD6" w14:textId="77777777" w:rsidR="00C533E1" w:rsidRPr="009C4517" w:rsidRDefault="00C533E1">
      <w:pPr>
        <w:pStyle w:val="Heading2"/>
        <w:jc w:val="both"/>
      </w:pPr>
      <w:r w:rsidRPr="009C4517">
        <w:t>Creation of an Enhanced OCL</w:t>
      </w:r>
    </w:p>
    <w:p w14:paraId="00483BE3" w14:textId="77777777" w:rsidR="00C533E1" w:rsidRPr="009C4517" w:rsidRDefault="00C533E1">
      <w:pPr>
        <w:pStyle w:val="Heading3"/>
        <w:jc w:val="both"/>
      </w:pPr>
      <w:r w:rsidRPr="009C4517">
        <w:t xml:space="preserve">To create an Enhanced OCL, the TO shall complete an OCLR which will include, any limitations and restrictions that may apply to the relevant Plant or Apparatus, and the applicable default OCL that will apply on suspension of the Enhanced OCL upon notice </w:t>
      </w:r>
      <w:r w:rsidRPr="009C4517">
        <w:lastRenderedPageBreak/>
        <w:t xml:space="preserve">from the TO. Consideration should be given to cancelling any </w:t>
      </w:r>
      <w:proofErr w:type="gramStart"/>
      <w:r w:rsidRPr="009C4517">
        <w:t>outstanding  OCLRs</w:t>
      </w:r>
      <w:proofErr w:type="gramEnd"/>
      <w:r w:rsidRPr="009C4517">
        <w:t xml:space="preserve"> on the Plant or Apparatus if it improves the clarity of the new enhanced OCLR.</w:t>
      </w:r>
    </w:p>
    <w:p w14:paraId="6E2E3074" w14:textId="77777777" w:rsidR="00C533E1" w:rsidRPr="009C4517" w:rsidRDefault="00C533E1">
      <w:pPr>
        <w:pStyle w:val="Heading3"/>
        <w:jc w:val="both"/>
      </w:pPr>
      <w:r w:rsidRPr="009C4517">
        <w:t xml:space="preserve">As a condition of an Enhanced OCL, the TO may stipulate that on </w:t>
      </w:r>
      <w:proofErr w:type="gramStart"/>
      <w:r w:rsidRPr="009C4517">
        <w:t>each and every</w:t>
      </w:r>
      <w:proofErr w:type="gramEnd"/>
      <w:r w:rsidRPr="009C4517">
        <w:t xml:space="preserve"> occasion the Enhanced OCL is to be used, it must first be confirmed by the TO.</w:t>
      </w:r>
    </w:p>
    <w:p w14:paraId="7D05CCCC" w14:textId="77777777" w:rsidR="00C533E1" w:rsidRPr="009C4517" w:rsidRDefault="00C533E1">
      <w:pPr>
        <w:pStyle w:val="Heading3"/>
        <w:jc w:val="both"/>
      </w:pPr>
      <w:r w:rsidRPr="009C4517">
        <w:t>The TO shall manage all site issues including, but not limited to, access restrictions and technical restrictions arising from the TO formal assessment, associated with operation at the Enhanced OCL.</w:t>
      </w:r>
    </w:p>
    <w:p w14:paraId="628EA3AC" w14:textId="77777777" w:rsidR="00C533E1" w:rsidRPr="009C4517" w:rsidRDefault="00C533E1">
      <w:pPr>
        <w:pStyle w:val="Heading3"/>
        <w:jc w:val="both"/>
      </w:pPr>
      <w:r w:rsidRPr="009C4517">
        <w:t xml:space="preserve">The TO can require that the use of the Enhanced OCL be withdrawn, either temporarily or permanently. </w:t>
      </w:r>
    </w:p>
    <w:p w14:paraId="1529D72D" w14:textId="1658468C" w:rsidR="00C533E1" w:rsidRPr="009C4517" w:rsidRDefault="00C533E1">
      <w:pPr>
        <w:pStyle w:val="Heading3"/>
        <w:jc w:val="both"/>
      </w:pPr>
      <w:r w:rsidRPr="009C4517">
        <w:t xml:space="preserve">The TO can specify in the conditions and/or limitations of the OCLR a duration for the enhanced OCLR to be effective for. Once this time limit has been reached </w:t>
      </w:r>
      <w:r w:rsidR="0067122E">
        <w:t>The Company</w:t>
      </w:r>
      <w:r w:rsidRPr="009C4517">
        <w:t xml:space="preserve"> shall take such action as necessary to return Plant and/or Apparatus to the NCL, or default OCL stated on the OCLR.</w:t>
      </w:r>
    </w:p>
    <w:p w14:paraId="01309D16" w14:textId="77777777" w:rsidR="00C533E1" w:rsidRPr="009C4517" w:rsidRDefault="00C533E1">
      <w:pPr>
        <w:jc w:val="both"/>
        <w:rPr>
          <w:b/>
        </w:rPr>
      </w:pPr>
    </w:p>
    <w:p w14:paraId="41071043" w14:textId="77777777" w:rsidR="00C533E1" w:rsidRPr="009C4517" w:rsidRDefault="00C533E1">
      <w:pPr>
        <w:pStyle w:val="Heading2"/>
        <w:jc w:val="both"/>
      </w:pPr>
      <w:r w:rsidRPr="009C4517">
        <w:t>Temporary Suspension of Enhanced OCLs</w:t>
      </w:r>
    </w:p>
    <w:p w14:paraId="4707A7D1" w14:textId="675D7E74" w:rsidR="00C533E1" w:rsidRPr="009C4517" w:rsidRDefault="00C533E1">
      <w:pPr>
        <w:pStyle w:val="Heading3"/>
        <w:jc w:val="both"/>
      </w:pPr>
      <w:r w:rsidRPr="009C4517">
        <w:t xml:space="preserve">Where temporary suspension of the Enhanced OCL is required by the TO, the TO shall notify </w:t>
      </w:r>
      <w:r w:rsidR="0067122E">
        <w:t>The Company</w:t>
      </w:r>
      <w:r w:rsidRPr="009C4517">
        <w:t xml:space="preserve"> and if appropriate the other TO. </w:t>
      </w:r>
      <w:r w:rsidR="0067122E">
        <w:t>The Company</w:t>
      </w:r>
      <w:r w:rsidRPr="009C4517">
        <w:t xml:space="preserve"> shall immediately take such action as necessary to return the operation of the Plant and/or Apparatus to its default OCL. </w:t>
      </w:r>
    </w:p>
    <w:p w14:paraId="0BBDDB30" w14:textId="77777777" w:rsidR="00C533E1" w:rsidRPr="009C4517" w:rsidRDefault="00C533E1">
      <w:pPr>
        <w:pStyle w:val="Heading3"/>
        <w:jc w:val="both"/>
      </w:pPr>
      <w:r w:rsidRPr="009C4517">
        <w:t xml:space="preserve">During temporary suspension of an Enhanced OCL, the form in Appendix B and/or Appendix C shall not be cancelled. Temporary suspension should only be used where the duration is not expected to exceed 12 hours. </w:t>
      </w:r>
    </w:p>
    <w:p w14:paraId="0D8E8740" w14:textId="08C92653" w:rsidR="00C533E1" w:rsidRPr="009C4517" w:rsidRDefault="00C533E1">
      <w:pPr>
        <w:pStyle w:val="Heading3"/>
        <w:jc w:val="both"/>
      </w:pPr>
      <w:r w:rsidRPr="009C4517">
        <w:t xml:space="preserve">As soon as the operation of the Plant and/or Apparatus has been returned to its default OCL </w:t>
      </w:r>
      <w:r w:rsidRPr="009C4517">
        <w:rPr>
          <w:color w:val="000000"/>
        </w:rPr>
        <w:t>or below</w:t>
      </w:r>
      <w:r w:rsidRPr="009C4517">
        <w:t xml:space="preserve">, </w:t>
      </w:r>
      <w:r w:rsidR="0067122E">
        <w:t>The Company</w:t>
      </w:r>
      <w:r w:rsidRPr="009C4517">
        <w:t xml:space="preserve"> shall inform the TO and the temporary suspension will be deemed to have taken place.</w:t>
      </w:r>
    </w:p>
    <w:p w14:paraId="2FE74851" w14:textId="6EC906EB" w:rsidR="00C533E1" w:rsidRPr="009C4517" w:rsidRDefault="00C533E1">
      <w:pPr>
        <w:pStyle w:val="Heading3"/>
        <w:jc w:val="both"/>
      </w:pPr>
      <w:r w:rsidRPr="009C4517">
        <w:t xml:space="preserve">Both </w:t>
      </w:r>
      <w:r w:rsidR="0067122E">
        <w:t>The Company</w:t>
      </w:r>
      <w:r w:rsidRPr="009C4517">
        <w:t xml:space="preserve"> and the TO shall agree and record the cancellation of any temporary suspension once the TO has advised </w:t>
      </w:r>
      <w:r w:rsidR="0067122E">
        <w:t>The Company</w:t>
      </w:r>
      <w:r w:rsidRPr="009C4517">
        <w:t xml:space="preserve"> that operation can resume, in line with the Enhanced </w:t>
      </w:r>
      <w:r w:rsidRPr="009C4517">
        <w:rPr>
          <w:color w:val="000000"/>
        </w:rPr>
        <w:t>OCL as detailed on the form in Appendix B and/or Appendix C, as appropriate.</w:t>
      </w:r>
    </w:p>
    <w:p w14:paraId="56CE0964" w14:textId="77777777" w:rsidR="00C533E1" w:rsidRPr="009C4517" w:rsidRDefault="00C533E1">
      <w:pPr>
        <w:pStyle w:val="Heading3"/>
        <w:numPr>
          <w:ilvl w:val="0"/>
          <w:numId w:val="0"/>
        </w:numPr>
        <w:jc w:val="both"/>
      </w:pPr>
    </w:p>
    <w:p w14:paraId="394B237C" w14:textId="77777777" w:rsidR="00C533E1" w:rsidRPr="009C4517" w:rsidRDefault="00C533E1">
      <w:pPr>
        <w:pStyle w:val="Heading2"/>
        <w:jc w:val="both"/>
      </w:pPr>
      <w:r w:rsidRPr="009C4517">
        <w:t xml:space="preserve">Permanent Cancellation of Enhanced OCLs </w:t>
      </w:r>
    </w:p>
    <w:p w14:paraId="129D23F1" w14:textId="7FD2EFA6" w:rsidR="00C533E1" w:rsidRPr="009C4517" w:rsidRDefault="00C533E1">
      <w:pPr>
        <w:pStyle w:val="Heading3"/>
        <w:jc w:val="both"/>
        <w:rPr>
          <w:color w:val="000000"/>
        </w:rPr>
      </w:pPr>
      <w:bookmarkStart w:id="1" w:name="OLE_LINK1"/>
      <w:r w:rsidRPr="009C4517">
        <w:t xml:space="preserve">Where permanent cancellation of an Enhanced OCL is required by a TO, that TO shall notify </w:t>
      </w:r>
      <w:r w:rsidR="0067122E">
        <w:t>The Company</w:t>
      </w:r>
      <w:r w:rsidRPr="009C4517">
        <w:t xml:space="preserve"> and other TO if appropriate. A new OCLR should be issued before or simultaneously with the cancellation of the enhanced OCLR detailing any continuing OCL on the Plant and Apparatus or confirming that the Plant and Apparatus is returning to its NCL. </w:t>
      </w:r>
      <w:r w:rsidR="0067122E">
        <w:t>The Company</w:t>
      </w:r>
      <w:r w:rsidRPr="009C4517">
        <w:t xml:space="preserve"> shall take such action as necessary to return Plant and Apparatus to the level stated in the new OCLR prior to cancellation of the enhanced OCLR.</w:t>
      </w:r>
      <w:bookmarkEnd w:id="1"/>
    </w:p>
    <w:p w14:paraId="31788A80" w14:textId="5FB2C904" w:rsidR="00C533E1" w:rsidRPr="009C4517" w:rsidRDefault="00C533E1">
      <w:pPr>
        <w:numPr>
          <w:ilvl w:val="2"/>
          <w:numId w:val="22"/>
        </w:numPr>
        <w:jc w:val="both"/>
      </w:pPr>
      <w:r w:rsidRPr="009C4517">
        <w:t xml:space="preserve">Where </w:t>
      </w:r>
      <w:r w:rsidR="0067122E">
        <w:t>The Company</w:t>
      </w:r>
      <w:r w:rsidRPr="009C4517">
        <w:t xml:space="preserve"> has </w:t>
      </w:r>
      <w:proofErr w:type="gramStart"/>
      <w:r w:rsidRPr="009C4517">
        <w:t>taken action</w:t>
      </w:r>
      <w:proofErr w:type="gramEnd"/>
      <w:r w:rsidRPr="009C4517">
        <w:t xml:space="preserve"> in line with 3.6.1 and the relevant TO has issued any appropriate continuing OCL both Parties shall agree and confirm the cancellation of the enhanced OCL. </w:t>
      </w:r>
      <w:r w:rsidR="0067122E">
        <w:t>The Company</w:t>
      </w:r>
      <w:r w:rsidRPr="009C4517">
        <w:t xml:space="preserve"> and the relevant TO shall cancel the OCLR that contained the enhanced OCL by completing the cancellation section of the form in Appendix B, specifying a return to the NCL or continuing OCL. Section 3 of the form in Appendix C shall then be completed by both Parties. Both </w:t>
      </w:r>
      <w:r w:rsidR="0067122E">
        <w:t>The Company</w:t>
      </w:r>
      <w:r w:rsidRPr="009C4517">
        <w:t xml:space="preserve"> and the relevant TO shall record the cancellation of any enhanced OCL.</w:t>
      </w:r>
    </w:p>
    <w:p w14:paraId="786621F2" w14:textId="77777777" w:rsidR="00C533E1" w:rsidRPr="009C4517" w:rsidRDefault="00C533E1">
      <w:pPr>
        <w:jc w:val="both"/>
      </w:pPr>
    </w:p>
    <w:p w14:paraId="01312BC4" w14:textId="77777777" w:rsidR="00C533E1" w:rsidRPr="009C4517" w:rsidRDefault="00C533E1">
      <w:pPr>
        <w:pStyle w:val="Heading2"/>
        <w:keepLines/>
        <w:jc w:val="both"/>
      </w:pPr>
      <w:r w:rsidRPr="009C4517">
        <w:lastRenderedPageBreak/>
        <w:t>Management of Outstanding Operational Capability Limitations</w:t>
      </w:r>
    </w:p>
    <w:p w14:paraId="5668B294" w14:textId="0ACB3924" w:rsidR="00C533E1" w:rsidRPr="009C4517" w:rsidRDefault="00C533E1">
      <w:pPr>
        <w:pStyle w:val="Heading3"/>
        <w:keepLines/>
        <w:jc w:val="both"/>
      </w:pPr>
      <w:r w:rsidRPr="009C4517">
        <w:t xml:space="preserve">Where </w:t>
      </w:r>
      <w:r w:rsidR="0067122E">
        <w:t>The Company</w:t>
      </w:r>
      <w:r w:rsidRPr="009C4517">
        <w:t xml:space="preserve"> is in receipt of an OCLR that has been issued for a period of 24 hours or more, extending beyond the Control Phase, </w:t>
      </w:r>
      <w:r w:rsidR="0067122E">
        <w:t>The Company</w:t>
      </w:r>
      <w:r w:rsidRPr="009C4517">
        <w:t xml:space="preserve"> may:</w:t>
      </w:r>
    </w:p>
    <w:p w14:paraId="0997B056" w14:textId="77777777" w:rsidR="00C533E1" w:rsidRPr="009C4517" w:rsidRDefault="00C533E1" w:rsidP="00C533E1">
      <w:pPr>
        <w:pStyle w:val="Heading4"/>
        <w:keepLines/>
        <w:numPr>
          <w:ilvl w:val="0"/>
          <w:numId w:val="21"/>
        </w:numPr>
        <w:tabs>
          <w:tab w:val="clear" w:pos="360"/>
          <w:tab w:val="num" w:pos="720"/>
        </w:tabs>
        <w:ind w:left="720"/>
        <w:jc w:val="both"/>
      </w:pPr>
      <w:r w:rsidRPr="009C4517">
        <w:t xml:space="preserve">Discuss with the TO, the provision of a revised rating schedule, in addition to the OCLR, that would </w:t>
      </w:r>
      <w:proofErr w:type="gramStart"/>
      <w:r w:rsidRPr="009C4517">
        <w:t>take into account</w:t>
      </w:r>
      <w:proofErr w:type="gramEnd"/>
      <w:r w:rsidRPr="009C4517">
        <w:t xml:space="preserve"> the change for the duration of the limits where appropriate.</w:t>
      </w:r>
    </w:p>
    <w:p w14:paraId="1B5486A5" w14:textId="77777777" w:rsidR="00C533E1" w:rsidRPr="009C4517" w:rsidRDefault="00C533E1" w:rsidP="00C533E1">
      <w:pPr>
        <w:pStyle w:val="Heading4"/>
        <w:keepLines/>
        <w:numPr>
          <w:ilvl w:val="0"/>
          <w:numId w:val="21"/>
        </w:numPr>
        <w:tabs>
          <w:tab w:val="clear" w:pos="360"/>
          <w:tab w:val="num" w:pos="720"/>
        </w:tabs>
        <w:ind w:left="720"/>
        <w:jc w:val="both"/>
      </w:pPr>
      <w:r w:rsidRPr="009C4517">
        <w:t>Discuss with the TO the OCL change, the current Service Restoration Proposal and if appropriate, the need for an Outage or other actions to clear the limitations.</w:t>
      </w:r>
    </w:p>
    <w:p w14:paraId="14BE32A6" w14:textId="29B014D9" w:rsidR="00C533E1" w:rsidRPr="009C4517" w:rsidRDefault="00C533E1">
      <w:pPr>
        <w:pStyle w:val="Heading3"/>
        <w:keepLines/>
        <w:jc w:val="both"/>
      </w:pPr>
      <w:r w:rsidRPr="009C4517">
        <w:t xml:space="preserve">Where </w:t>
      </w:r>
      <w:r w:rsidR="0067122E">
        <w:t>The Company</w:t>
      </w:r>
      <w:r w:rsidRPr="009C4517">
        <w:t xml:space="preserve"> is in receipt of an OCL that has been outstanding for a period longer than indicated on the Service Restoration Proposal, </w:t>
      </w:r>
      <w:r w:rsidR="0067122E">
        <w:t>The Company</w:t>
      </w:r>
      <w:r w:rsidRPr="009C4517">
        <w:t xml:space="preserve"> may discuss the OCL, the Service Restoration Proposal, and if appropriate the need for an Outage or other actions to clear the OCL.</w:t>
      </w:r>
    </w:p>
    <w:p w14:paraId="5FA9C173" w14:textId="77777777" w:rsidR="00C533E1" w:rsidRPr="009C4517" w:rsidRDefault="00C533E1">
      <w:pPr>
        <w:pStyle w:val="Heading3"/>
        <w:keepLines/>
        <w:jc w:val="both"/>
      </w:pPr>
      <w:r w:rsidRPr="009C4517">
        <w:t>When an OCL is permanent, the NCL and Services Capability Specification shall be revised by the relevant TO.</w:t>
      </w:r>
    </w:p>
    <w:p w14:paraId="0E6F4CFF" w14:textId="77777777" w:rsidR="00C533E1" w:rsidRPr="009C4517" w:rsidRDefault="00C533E1">
      <w:pPr>
        <w:pStyle w:val="BodyText"/>
        <w:keepNext/>
        <w:keepLines/>
        <w:jc w:val="both"/>
        <w:rPr>
          <w:i/>
        </w:rPr>
      </w:pPr>
    </w:p>
    <w:p w14:paraId="5EE97B8C" w14:textId="77777777" w:rsidR="00C533E1" w:rsidRPr="009C4517" w:rsidRDefault="00C533E1">
      <w:pPr>
        <w:pStyle w:val="Heading2"/>
        <w:keepLines/>
        <w:jc w:val="both"/>
      </w:pPr>
      <w:r w:rsidRPr="009C4517">
        <w:t>Operational Safety Bulletins</w:t>
      </w:r>
    </w:p>
    <w:p w14:paraId="3E358A71" w14:textId="77777777" w:rsidR="00C533E1" w:rsidRPr="009C4517" w:rsidRDefault="00C533E1">
      <w:pPr>
        <w:pStyle w:val="Heading3"/>
        <w:keepLines/>
        <w:jc w:val="both"/>
      </w:pPr>
      <w:r w:rsidRPr="009C4517">
        <w:t>When the TO is in receipt of an operational safety bulletin, that may have an Operational Effect on a TO’s Transmission System, the TO shall:</w:t>
      </w:r>
    </w:p>
    <w:p w14:paraId="270CF010" w14:textId="631C818D" w:rsidR="00C533E1" w:rsidRPr="009C4517" w:rsidRDefault="00C533E1" w:rsidP="00C533E1">
      <w:pPr>
        <w:numPr>
          <w:ilvl w:val="0"/>
          <w:numId w:val="15"/>
        </w:numPr>
        <w:spacing w:after="0"/>
        <w:ind w:left="714" w:hanging="357"/>
        <w:jc w:val="both"/>
      </w:pPr>
      <w:r w:rsidRPr="009C4517">
        <w:t xml:space="preserve">inform </w:t>
      </w:r>
      <w:r w:rsidR="0067122E">
        <w:t>The Company</w:t>
      </w:r>
      <w:r w:rsidRPr="009C4517">
        <w:t xml:space="preserve"> and, if deemed appropriate by the TO, any other </w:t>
      </w:r>
      <w:proofErr w:type="gramStart"/>
      <w:r w:rsidRPr="009C4517">
        <w:t>TO;</w:t>
      </w:r>
      <w:proofErr w:type="gramEnd"/>
      <w:r w:rsidRPr="009C4517">
        <w:t xml:space="preserve"> </w:t>
      </w:r>
    </w:p>
    <w:p w14:paraId="36625594" w14:textId="5EEE1C33" w:rsidR="00C533E1" w:rsidRPr="009C4517" w:rsidRDefault="00C533E1" w:rsidP="00C533E1">
      <w:pPr>
        <w:numPr>
          <w:ilvl w:val="0"/>
          <w:numId w:val="15"/>
        </w:numPr>
        <w:spacing w:after="0"/>
        <w:ind w:left="714" w:hanging="357"/>
        <w:jc w:val="both"/>
      </w:pPr>
      <w:r w:rsidRPr="009C4517">
        <w:t xml:space="preserve">where agreed, </w:t>
      </w:r>
      <w:del w:id="2" w:author="Stuart McLarnon (NESO)" w:date="2024-12-12T09:35:00Z">
        <w:r w:rsidRPr="009C4517" w:rsidDel="00B32591">
          <w:delText xml:space="preserve">fax </w:delText>
        </w:r>
      </w:del>
      <w:ins w:id="3" w:author="Stuart McLarnon (NESO)" w:date="2024-12-12T09:35:00Z">
        <w:r w:rsidR="00B32591">
          <w:t>send</w:t>
        </w:r>
        <w:r w:rsidR="00B32591" w:rsidRPr="009C4517">
          <w:t xml:space="preserve"> </w:t>
        </w:r>
      </w:ins>
      <w:r w:rsidRPr="009C4517">
        <w:t xml:space="preserve">a copy of the operational safety bulletin </w:t>
      </w:r>
      <w:ins w:id="4" w:author="Stuart McLarnon (NESO)" w:date="2025-01-15T11:08:00Z" w16du:dateUtc="2025-01-15T11:08:00Z">
        <w:r w:rsidR="00B06933">
          <w:t>through a</w:t>
        </w:r>
      </w:ins>
      <w:ins w:id="5" w:author="Stuart McLarnon (NESO)" w:date="2024-12-12T09:35:00Z">
        <w:r w:rsidR="00B32591" w:rsidRPr="00B32591">
          <w:t xml:space="preserve"> Designated Information Exchange System</w:t>
        </w:r>
      </w:ins>
      <w:ins w:id="6" w:author="Stuart McLarnon (NESO)" w:date="2024-12-12T09:36:00Z">
        <w:r w:rsidR="00B32591">
          <w:t xml:space="preserve"> </w:t>
        </w:r>
      </w:ins>
      <w:r w:rsidRPr="009C4517">
        <w:t xml:space="preserve">to </w:t>
      </w:r>
      <w:r w:rsidR="0067122E">
        <w:t>The Company</w:t>
      </w:r>
      <w:r w:rsidRPr="009C4517">
        <w:t xml:space="preserve"> and, if appropriate, to the other TO; and</w:t>
      </w:r>
    </w:p>
    <w:p w14:paraId="7579D858" w14:textId="77777777" w:rsidR="00C533E1" w:rsidRPr="009C4517" w:rsidRDefault="00C533E1" w:rsidP="00C533E1">
      <w:pPr>
        <w:pStyle w:val="Heading4"/>
        <w:keepLines/>
        <w:numPr>
          <w:ilvl w:val="0"/>
          <w:numId w:val="15"/>
        </w:numPr>
        <w:ind w:left="714" w:hanging="357"/>
        <w:jc w:val="both"/>
      </w:pPr>
      <w:r w:rsidRPr="009C4517">
        <w:t>act on the information provided in the operational safety bulletin and STCP9-2 (Site and Public Safety).</w:t>
      </w:r>
    </w:p>
    <w:p w14:paraId="5E6D900B" w14:textId="16D44F57" w:rsidR="00C533E1" w:rsidRPr="009C4517" w:rsidRDefault="00C533E1">
      <w:pPr>
        <w:pStyle w:val="Heading3"/>
        <w:keepLines/>
        <w:jc w:val="both"/>
      </w:pPr>
      <w:r w:rsidRPr="009C4517">
        <w:t xml:space="preserve">Where </w:t>
      </w:r>
      <w:r w:rsidR="0067122E">
        <w:t>The Company</w:t>
      </w:r>
      <w:r w:rsidRPr="009C4517">
        <w:t xml:space="preserve"> is in receipt of an operational safety bulletin that may have an Operational Effect on the TOs’ Transmission System, </w:t>
      </w:r>
      <w:r w:rsidR="0067122E">
        <w:t>The Company</w:t>
      </w:r>
      <w:r w:rsidRPr="009C4517">
        <w:t xml:space="preserve"> shall:</w:t>
      </w:r>
    </w:p>
    <w:p w14:paraId="2C3BDB60" w14:textId="77777777" w:rsidR="00C533E1" w:rsidRPr="009C4517" w:rsidRDefault="00C533E1" w:rsidP="00C533E1">
      <w:pPr>
        <w:pStyle w:val="Heading4"/>
        <w:keepLines/>
        <w:numPr>
          <w:ilvl w:val="0"/>
          <w:numId w:val="16"/>
        </w:numPr>
        <w:spacing w:after="0"/>
        <w:ind w:left="714" w:hanging="357"/>
        <w:jc w:val="both"/>
      </w:pPr>
      <w:r w:rsidRPr="009C4517">
        <w:t>inform the relevant TO(s</w:t>
      </w:r>
      <w:proofErr w:type="gramStart"/>
      <w:r w:rsidRPr="009C4517">
        <w:t>);</w:t>
      </w:r>
      <w:proofErr w:type="gramEnd"/>
    </w:p>
    <w:p w14:paraId="0F5BC280" w14:textId="5966D63C" w:rsidR="00C533E1" w:rsidRPr="009C4517" w:rsidRDefault="00C533E1" w:rsidP="00C533E1">
      <w:pPr>
        <w:pStyle w:val="Heading4"/>
        <w:keepLines/>
        <w:numPr>
          <w:ilvl w:val="0"/>
          <w:numId w:val="17"/>
        </w:numPr>
        <w:spacing w:after="0"/>
        <w:ind w:left="714" w:hanging="357"/>
        <w:jc w:val="both"/>
      </w:pPr>
      <w:r w:rsidRPr="009C4517">
        <w:t xml:space="preserve">where agreed, </w:t>
      </w:r>
      <w:del w:id="7" w:author="Stuart McLarnon (NESO)" w:date="2024-12-12T09:36:00Z">
        <w:r w:rsidRPr="009C4517" w:rsidDel="0027707D">
          <w:delText xml:space="preserve">fax </w:delText>
        </w:r>
      </w:del>
      <w:ins w:id="8" w:author="Stuart McLarnon (NESO)" w:date="2024-12-12T09:36:00Z">
        <w:r w:rsidR="0027707D">
          <w:t xml:space="preserve">send </w:t>
        </w:r>
      </w:ins>
      <w:r w:rsidRPr="009C4517">
        <w:t>a copy of the operational safety bulletin</w:t>
      </w:r>
      <w:ins w:id="9" w:author="Stuart McLarnon (NESO)" w:date="2024-12-12T09:36:00Z">
        <w:r w:rsidR="0027707D" w:rsidRPr="0027707D">
          <w:t xml:space="preserve"> </w:t>
        </w:r>
      </w:ins>
      <w:ins w:id="10" w:author="Stuart McLarnon (NESO)" w:date="2025-01-15T11:08:00Z" w16du:dateUtc="2025-01-15T11:08:00Z">
        <w:r w:rsidR="00B06933">
          <w:t>through a</w:t>
        </w:r>
      </w:ins>
      <w:ins w:id="11" w:author="Stuart McLarnon (NESO)" w:date="2024-12-12T09:36:00Z">
        <w:r w:rsidR="0027707D" w:rsidRPr="0027707D">
          <w:t xml:space="preserve"> Designated Information Exchange System</w:t>
        </w:r>
      </w:ins>
      <w:r w:rsidRPr="009C4517">
        <w:t xml:space="preserve"> to the TO(s); and</w:t>
      </w:r>
    </w:p>
    <w:p w14:paraId="4E416D0F" w14:textId="77777777" w:rsidR="00C533E1" w:rsidRPr="009C4517" w:rsidRDefault="00C533E1">
      <w:pPr>
        <w:pStyle w:val="Heading4"/>
        <w:keepLines/>
        <w:numPr>
          <w:ilvl w:val="0"/>
          <w:numId w:val="18"/>
        </w:numPr>
        <w:jc w:val="both"/>
      </w:pPr>
      <w:r w:rsidRPr="009C4517">
        <w:t>act on the information provided in the operational safety bulletin and in accordance with STCP9-2 (Site and Public Safety).</w:t>
      </w:r>
    </w:p>
    <w:p w14:paraId="3F01BA02" w14:textId="77777777" w:rsidR="00C533E1" w:rsidRPr="009C4517" w:rsidRDefault="00C533E1">
      <w:pPr>
        <w:pStyle w:val="BodyText"/>
        <w:keepNext/>
        <w:keepLines/>
        <w:ind w:left="1058"/>
        <w:jc w:val="both"/>
        <w:rPr>
          <w:i/>
        </w:rPr>
      </w:pPr>
    </w:p>
    <w:p w14:paraId="4049A53C" w14:textId="77777777" w:rsidR="00C533E1" w:rsidRPr="009C4517" w:rsidRDefault="00C533E1">
      <w:pPr>
        <w:pStyle w:val="Heading2"/>
        <w:keepLines/>
        <w:jc w:val="both"/>
      </w:pPr>
      <w:r w:rsidRPr="009C4517">
        <w:t>Miscellaneous information</w:t>
      </w:r>
    </w:p>
    <w:p w14:paraId="6454C5B6" w14:textId="69F47805" w:rsidR="00C533E1" w:rsidRPr="009C4517" w:rsidRDefault="00C533E1">
      <w:pPr>
        <w:pStyle w:val="Heading3"/>
        <w:keepLines/>
        <w:jc w:val="both"/>
      </w:pPr>
      <w:r w:rsidRPr="009C4517">
        <w:t xml:space="preserve">Where a TO is in receipt of any information, that it reasonably believes may have an Operational Effect on the TOs’ Transmission System, the TO shall discuss the effect of the information with </w:t>
      </w:r>
      <w:r w:rsidR="0067122E">
        <w:t>The Company</w:t>
      </w:r>
      <w:r w:rsidRPr="009C4517">
        <w:t xml:space="preserve"> and, if deemed appropriate, the other TO.</w:t>
      </w:r>
    </w:p>
    <w:p w14:paraId="2331CBEF" w14:textId="0D439AAC" w:rsidR="00C533E1" w:rsidRPr="009C4517" w:rsidRDefault="00C533E1">
      <w:pPr>
        <w:pStyle w:val="Heading3"/>
        <w:keepLines/>
        <w:jc w:val="both"/>
      </w:pPr>
      <w:bookmarkStart w:id="12" w:name="OLE_LINK3"/>
      <w:r w:rsidRPr="009C4517">
        <w:t xml:space="preserve">Where </w:t>
      </w:r>
      <w:r w:rsidR="0067122E">
        <w:t>The Company</w:t>
      </w:r>
      <w:r w:rsidRPr="009C4517">
        <w:t xml:space="preserve"> is in receipt of miscellaneous information, that may have an Operational Effect on the TOs’ Transmission System</w:t>
      </w:r>
      <w:bookmarkEnd w:id="12"/>
      <w:r w:rsidRPr="009C4517">
        <w:t xml:space="preserve">, </w:t>
      </w:r>
      <w:r w:rsidR="0067122E">
        <w:t>The Company</w:t>
      </w:r>
      <w:r w:rsidRPr="009C4517">
        <w:t xml:space="preserve"> shall discuss the effect of the information with the relevant TO(s).</w:t>
      </w:r>
    </w:p>
    <w:p w14:paraId="48694A1E" w14:textId="77777777" w:rsidR="00C533E1" w:rsidRPr="009C4517" w:rsidRDefault="00C533E1">
      <w:pPr>
        <w:pStyle w:val="BodyText"/>
        <w:keepNext/>
        <w:keepLines/>
        <w:ind w:left="504"/>
        <w:jc w:val="both"/>
        <w:rPr>
          <w:i/>
        </w:rPr>
      </w:pPr>
    </w:p>
    <w:p w14:paraId="0A4D46E1" w14:textId="77777777" w:rsidR="00C533E1" w:rsidRPr="009C4517" w:rsidRDefault="00C533E1">
      <w:pPr>
        <w:pStyle w:val="Header"/>
        <w:keepNext/>
        <w:keepLines/>
        <w:tabs>
          <w:tab w:val="clear" w:pos="4153"/>
          <w:tab w:val="clear" w:pos="8306"/>
        </w:tabs>
        <w:jc w:val="both"/>
      </w:pPr>
    </w:p>
    <w:p w14:paraId="51A4E161" w14:textId="77777777" w:rsidR="00C533E1" w:rsidRPr="009C4517" w:rsidRDefault="00C533E1">
      <w:pPr>
        <w:pStyle w:val="Heading2"/>
        <w:jc w:val="both"/>
        <w:sectPr w:rsidR="00C533E1" w:rsidRPr="009C4517">
          <w:headerReference w:type="default" r:id="rId10"/>
          <w:footerReference w:type="default" r:id="rId11"/>
          <w:pgSz w:w="11906" w:h="16838"/>
          <w:pgMar w:top="1440" w:right="1800" w:bottom="1440" w:left="1800" w:header="720" w:footer="720" w:gutter="0"/>
          <w:cols w:space="720"/>
        </w:sectPr>
      </w:pPr>
    </w:p>
    <w:p w14:paraId="3D67368E" w14:textId="77777777" w:rsidR="00C533E1" w:rsidRPr="009C4517" w:rsidRDefault="00C533E1">
      <w:pPr>
        <w:pStyle w:val="Heading5"/>
        <w:jc w:val="both"/>
      </w:pPr>
      <w:r w:rsidRPr="009C4517">
        <w:lastRenderedPageBreak/>
        <w:t>Appendix A:</w:t>
      </w:r>
      <w:r w:rsidRPr="009C4517">
        <w:tab/>
        <w:t xml:space="preserve"> Flow Diagram</w:t>
      </w:r>
    </w:p>
    <w:p w14:paraId="3BA4CA24" w14:textId="77777777" w:rsidR="00C533E1" w:rsidRPr="009C4517" w:rsidRDefault="00FD6562">
      <w:r>
        <w:rPr>
          <w:noProof/>
          <w:lang w:val="en-US"/>
        </w:rPr>
        <w:lastRenderedPageBreak/>
        <w:object w:dxaOrig="1440" w:dyaOrig="1440" w14:anchorId="4E6730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1.35pt;margin-top:44.4pt;width:479.05pt;height:672.4pt;z-index:251653632;visibility:visible;mso-wrap-edited:f">
            <v:imagedata r:id="rId12" o:title=""/>
            <w10:wrap type="topAndBottom"/>
          </v:shape>
          <o:OLEObject Type="Embed" ProgID="Word.Picture.8" ShapeID="_x0000_s2052" DrawAspect="Content" ObjectID="_1798444565" r:id="rId13"/>
        </w:object>
      </w:r>
      <w:r w:rsidR="00C533E1" w:rsidRPr="009C4517">
        <w:t>Note that the Process Diagrams shown in this Appendix A are for information only.  In the event of any contradiction between the process represented in this Appendix and the process described elsewhere in this STCP, then the text elsewhere in this STCP shall prevail.</w:t>
      </w:r>
      <w:r w:rsidR="00C533E1" w:rsidRPr="009C4517">
        <w:br w:type="page"/>
      </w:r>
      <w:r>
        <w:rPr>
          <w:noProof/>
          <w:lang w:val="en-US"/>
        </w:rPr>
        <w:lastRenderedPageBreak/>
        <w:object w:dxaOrig="1440" w:dyaOrig="1440" w14:anchorId="67A9A94C">
          <v:shape id="_x0000_s2053" type="#_x0000_t75" style="position:absolute;margin-left:1.35pt;margin-top:28.2pt;width:487.75pt;height:678.6pt;z-index:251654656;visibility:visible;mso-wrap-edited:f">
            <v:imagedata r:id="rId14" o:title=""/>
            <w10:wrap type="topAndBottom"/>
          </v:shape>
          <o:OLEObject Type="Embed" ProgID="Word.Picture.8" ShapeID="_x0000_s2053" DrawAspect="Content" ObjectID="_1798444566" r:id="rId15"/>
        </w:object>
      </w:r>
      <w:r w:rsidR="00C533E1" w:rsidRPr="009C4517">
        <w:t xml:space="preserve"> </w:t>
      </w:r>
    </w:p>
    <w:p w14:paraId="3BEB97C7" w14:textId="77777777" w:rsidR="00C533E1" w:rsidRPr="009C4517" w:rsidRDefault="00FD6562">
      <w:pPr>
        <w:jc w:val="both"/>
      </w:pPr>
      <w:r>
        <w:rPr>
          <w:noProof/>
          <w:lang w:val="en-US"/>
        </w:rPr>
        <w:lastRenderedPageBreak/>
        <w:object w:dxaOrig="1440" w:dyaOrig="1440" w14:anchorId="72D0AA03">
          <v:shape id="_x0000_s2054" type="#_x0000_t75" style="position:absolute;left:0;text-align:left;margin-left:1.35pt;margin-top:19.2pt;width:492.7pt;height:691.2pt;z-index:251655680;visibility:visible;mso-wrap-edited:f">
            <v:imagedata r:id="rId16" o:title=""/>
            <w10:wrap type="topAndBottom"/>
          </v:shape>
          <o:OLEObject Type="Embed" ProgID="Word.Picture.8" ShapeID="_x0000_s2054" DrawAspect="Content" ObjectID="_1798444567" r:id="rId17"/>
        </w:object>
      </w:r>
      <w:r w:rsidR="00C533E1" w:rsidRPr="009C4517">
        <w:t xml:space="preserve"> </w:t>
      </w:r>
      <w:r w:rsidR="00C533E1" w:rsidRPr="009C4517">
        <w:br w:type="page"/>
      </w:r>
      <w:r>
        <w:rPr>
          <w:noProof/>
          <w:lang w:val="en-US"/>
        </w:rPr>
        <w:lastRenderedPageBreak/>
        <w:object w:dxaOrig="1440" w:dyaOrig="1440" w14:anchorId="4A173A63">
          <v:shape id="_x0000_s2055" type="#_x0000_t75" style="position:absolute;left:0;text-align:left;margin-left:1.35pt;margin-top:19.2pt;width:482.8pt;height:680.9pt;z-index:251656704;visibility:visible;mso-wrap-edited:f">
            <v:imagedata r:id="rId18" o:title=""/>
            <w10:wrap type="topAndBottom"/>
          </v:shape>
          <o:OLEObject Type="Embed" ProgID="Word.Picture.8" ShapeID="_x0000_s2055" DrawAspect="Content" ObjectID="_1798444568" r:id="rId19"/>
        </w:object>
      </w:r>
      <w:r w:rsidR="00C533E1" w:rsidRPr="009C4517">
        <w:br w:type="page"/>
      </w:r>
      <w:r>
        <w:rPr>
          <w:noProof/>
          <w:lang w:val="en-US"/>
        </w:rPr>
        <w:lastRenderedPageBreak/>
        <w:object w:dxaOrig="1440" w:dyaOrig="1440" w14:anchorId="7827C732">
          <v:shape id="_x0000_s2056" type="#_x0000_t75" style="position:absolute;left:0;text-align:left;margin-left:1.35pt;margin-top:1.2pt;width:477.1pt;height:691.2pt;z-index:251657728;visibility:visible;mso-wrap-edited:f">
            <v:imagedata r:id="rId20" o:title=""/>
            <w10:wrap type="topAndBottom"/>
          </v:shape>
          <o:OLEObject Type="Embed" ProgID="Word.Picture.8" ShapeID="_x0000_s2056" DrawAspect="Content" ObjectID="_1798444569" r:id="rId21"/>
        </w:object>
      </w:r>
      <w:r w:rsidR="00C533E1" w:rsidRPr="009C4517">
        <w:br w:type="page"/>
      </w:r>
    </w:p>
    <w:p w14:paraId="582A78D2" w14:textId="77777777" w:rsidR="00C533E1" w:rsidRPr="009C4517" w:rsidRDefault="00FD6562">
      <w:pPr>
        <w:pStyle w:val="Heading5"/>
        <w:jc w:val="both"/>
        <w:rPr>
          <w:sz w:val="28"/>
        </w:rPr>
      </w:pPr>
      <w:commentRangeStart w:id="13"/>
      <w:r>
        <w:rPr>
          <w:noProof/>
          <w:sz w:val="20"/>
          <w:lang w:val="en-US"/>
        </w:rPr>
        <w:lastRenderedPageBreak/>
        <w:object w:dxaOrig="1440" w:dyaOrig="1440" w14:anchorId="2911C433">
          <v:shape id="_x0000_s2057" type="#_x0000_t75" style="position:absolute;left:0;text-align:left;margin-left:1.35pt;margin-top:-7.3pt;width:468.8pt;height:676.05pt;z-index:251658752;visibility:visible;mso-wrap-edited:f">
            <v:imagedata r:id="rId22" o:title=""/>
            <w10:wrap type="topAndBottom"/>
          </v:shape>
          <o:OLEObject Type="Embed" ProgID="Word.Picture.8" ShapeID="_x0000_s2057" DrawAspect="Content" ObjectID="_1798444570" r:id="rId23"/>
        </w:object>
      </w:r>
      <w:commentRangeEnd w:id="13"/>
      <w:r w:rsidR="00A221F1">
        <w:rPr>
          <w:rStyle w:val="CommentReference"/>
          <w:b w:val="0"/>
          <w:i w:val="0"/>
        </w:rPr>
        <w:commentReference w:id="13"/>
      </w:r>
      <w:r w:rsidR="00C533E1" w:rsidRPr="009C4517">
        <w:br w:type="page"/>
      </w:r>
      <w:r w:rsidR="00C533E1" w:rsidRPr="009C4517">
        <w:rPr>
          <w:sz w:val="28"/>
        </w:rPr>
        <w:lastRenderedPageBreak/>
        <w:t>Appendix B</w:t>
      </w:r>
      <w:r w:rsidR="002D1C30" w:rsidRPr="009C4517">
        <w:rPr>
          <w:sz w:val="28"/>
        </w:rPr>
        <w:t>1</w:t>
      </w:r>
      <w:r w:rsidR="00C533E1" w:rsidRPr="009C4517">
        <w:rPr>
          <w:sz w:val="28"/>
        </w:rPr>
        <w:t xml:space="preserve">: </w:t>
      </w:r>
      <w:r w:rsidR="002D1C30" w:rsidRPr="009C4517">
        <w:rPr>
          <w:sz w:val="28"/>
        </w:rPr>
        <w:t xml:space="preserve">Onshore TO </w:t>
      </w:r>
      <w:r w:rsidR="00C533E1" w:rsidRPr="009C4517">
        <w:rPr>
          <w:sz w:val="28"/>
        </w:rPr>
        <w:t>Standard Forms/Certificates</w:t>
      </w:r>
    </w:p>
    <w:p w14:paraId="7069EDB9" w14:textId="77777777" w:rsidR="00C533E1" w:rsidRPr="009C4517" w:rsidRDefault="00C533E1">
      <w:pPr>
        <w:pStyle w:val="Caption"/>
        <w:jc w:val="both"/>
      </w:pPr>
    </w:p>
    <w:tbl>
      <w:tblPr>
        <w:tblW w:w="0" w:type="auto"/>
        <w:tblInd w:w="-228" w:type="dxa"/>
        <w:tblLayout w:type="fixed"/>
        <w:tblCellMar>
          <w:left w:w="132" w:type="dxa"/>
          <w:right w:w="132" w:type="dxa"/>
        </w:tblCellMar>
        <w:tblLook w:val="0000" w:firstRow="0" w:lastRow="0" w:firstColumn="0" w:lastColumn="0" w:noHBand="0" w:noVBand="0"/>
      </w:tblPr>
      <w:tblGrid>
        <w:gridCol w:w="7200"/>
        <w:gridCol w:w="1644"/>
        <w:gridCol w:w="1776"/>
      </w:tblGrid>
      <w:tr w:rsidR="00C533E1" w:rsidRPr="009C4517" w14:paraId="0B54F023" w14:textId="77777777">
        <w:trPr>
          <w:trHeight w:val="253"/>
        </w:trPr>
        <w:tc>
          <w:tcPr>
            <w:tcW w:w="7200" w:type="dxa"/>
            <w:tcBorders>
              <w:top w:val="single" w:sz="4" w:space="0" w:color="FFFFFF"/>
              <w:left w:val="single" w:sz="4" w:space="0" w:color="FFFFFF"/>
              <w:bottom w:val="single" w:sz="4" w:space="0" w:color="FFFFFF"/>
            </w:tcBorders>
          </w:tcPr>
          <w:p w14:paraId="2AD1BF74" w14:textId="77777777" w:rsidR="00C533E1" w:rsidRPr="009C4517" w:rsidRDefault="00C533E1">
            <w:pPr>
              <w:pStyle w:val="Header"/>
              <w:tabs>
                <w:tab w:val="clear" w:pos="4153"/>
                <w:tab w:val="clear" w:pos="8306"/>
                <w:tab w:val="left" w:pos="-1440"/>
                <w:tab w:val="left" w:pos="-720"/>
                <w:tab w:val="left" w:pos="0"/>
                <w:tab w:val="left" w:pos="720"/>
                <w:tab w:val="left" w:pos="1140"/>
                <w:tab w:val="left" w:pos="2160"/>
              </w:tabs>
              <w:spacing w:after="19"/>
              <w:jc w:val="both"/>
              <w:rPr>
                <w:sz w:val="22"/>
              </w:rPr>
            </w:pPr>
          </w:p>
        </w:tc>
        <w:tc>
          <w:tcPr>
            <w:tcW w:w="1644" w:type="dxa"/>
            <w:tcBorders>
              <w:top w:val="single" w:sz="4" w:space="0" w:color="auto"/>
              <w:left w:val="single" w:sz="4" w:space="0" w:color="auto"/>
              <w:bottom w:val="single" w:sz="4" w:space="0" w:color="auto"/>
              <w:right w:val="single" w:sz="4" w:space="0" w:color="auto"/>
            </w:tcBorders>
          </w:tcPr>
          <w:p w14:paraId="4BAA98AF" w14:textId="77777777" w:rsidR="00C533E1" w:rsidRPr="009C4517" w:rsidRDefault="00C533E1">
            <w:pPr>
              <w:tabs>
                <w:tab w:val="left" w:pos="-1440"/>
                <w:tab w:val="left" w:pos="-720"/>
                <w:tab w:val="left" w:pos="0"/>
                <w:tab w:val="left" w:pos="720"/>
                <w:tab w:val="left" w:pos="1140"/>
                <w:tab w:val="left" w:pos="2160"/>
              </w:tabs>
              <w:spacing w:after="19"/>
              <w:jc w:val="both"/>
              <w:rPr>
                <w:sz w:val="22"/>
              </w:rPr>
            </w:pPr>
            <w:r w:rsidRPr="009C4517">
              <w:rPr>
                <w:sz w:val="22"/>
              </w:rPr>
              <w:t>Number</w:t>
            </w:r>
          </w:p>
        </w:tc>
        <w:tc>
          <w:tcPr>
            <w:tcW w:w="1776" w:type="dxa"/>
            <w:tcBorders>
              <w:top w:val="single" w:sz="7" w:space="0" w:color="000000"/>
              <w:left w:val="nil"/>
              <w:bottom w:val="single" w:sz="7" w:space="0" w:color="000000"/>
              <w:right w:val="single" w:sz="7" w:space="0" w:color="000000"/>
            </w:tcBorders>
          </w:tcPr>
          <w:p w14:paraId="6AB05FB7" w14:textId="77777777" w:rsidR="00C533E1" w:rsidRPr="009C4517" w:rsidRDefault="00C533E1">
            <w:pPr>
              <w:tabs>
                <w:tab w:val="left" w:pos="-1440"/>
                <w:tab w:val="left" w:pos="-720"/>
                <w:tab w:val="left" w:pos="0"/>
                <w:tab w:val="left" w:pos="720"/>
                <w:tab w:val="left" w:pos="1140"/>
                <w:tab w:val="left" w:pos="2160"/>
              </w:tabs>
              <w:spacing w:after="19"/>
              <w:jc w:val="both"/>
              <w:rPr>
                <w:sz w:val="22"/>
              </w:rPr>
            </w:pPr>
          </w:p>
        </w:tc>
      </w:tr>
    </w:tbl>
    <w:p w14:paraId="548D1D78" w14:textId="77777777" w:rsidR="00C533E1" w:rsidRPr="009C4517" w:rsidRDefault="00C533E1">
      <w:pPr>
        <w:tabs>
          <w:tab w:val="right" w:pos="9899"/>
        </w:tabs>
        <w:ind w:right="-154"/>
        <w:jc w:val="both"/>
        <w:rPr>
          <w:sz w:val="16"/>
        </w:rPr>
      </w:pPr>
    </w:p>
    <w:p w14:paraId="44B06B9F" w14:textId="26561D0C"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360" w:right="-1054"/>
        <w:jc w:val="both"/>
        <w:rPr>
          <w:b/>
          <w:sz w:val="30"/>
        </w:rPr>
      </w:pPr>
      <w:r w:rsidRPr="009C4517">
        <w:rPr>
          <w:b/>
          <w:sz w:val="24"/>
        </w:rPr>
        <w:t>Operational Capability Limits Record</w:t>
      </w:r>
      <w:r w:rsidRPr="009C4517">
        <w:rPr>
          <w:sz w:val="16"/>
        </w:rPr>
        <w:t xml:space="preserve"> </w:t>
      </w:r>
      <w:r w:rsidRPr="009C4517">
        <w:rPr>
          <w:sz w:val="16"/>
        </w:rPr>
        <w:tab/>
      </w:r>
      <w:r w:rsidRPr="009C4517">
        <w:rPr>
          <w:sz w:val="16"/>
        </w:rPr>
        <w:tab/>
      </w:r>
      <w:r w:rsidRPr="009C4517">
        <w:rPr>
          <w:sz w:val="16"/>
        </w:rPr>
        <w:tab/>
        <w:t>Number prefix</w:t>
      </w:r>
      <w:r w:rsidR="007134E5">
        <w:rPr>
          <w:sz w:val="16"/>
        </w:rPr>
        <w:t xml:space="preserve"> “B” </w:t>
      </w:r>
      <w:proofErr w:type="gramStart"/>
      <w:r w:rsidR="007134E5">
        <w:rPr>
          <w:sz w:val="16"/>
        </w:rPr>
        <w:t>NGET</w:t>
      </w:r>
      <w:r w:rsidRPr="009C4517">
        <w:rPr>
          <w:sz w:val="16"/>
        </w:rPr>
        <w:t xml:space="preserve">  “</w:t>
      </w:r>
      <w:proofErr w:type="gramEnd"/>
      <w:r w:rsidRPr="009C4517">
        <w:rPr>
          <w:sz w:val="16"/>
        </w:rPr>
        <w:t xml:space="preserve">C” SPT  “D” SHETL  “E”  </w:t>
      </w:r>
      <w:r w:rsidR="0067122E">
        <w:rPr>
          <w:sz w:val="16"/>
        </w:rPr>
        <w:t>The Company</w:t>
      </w:r>
    </w:p>
    <w:tbl>
      <w:tblPr>
        <w:tblW w:w="0" w:type="auto"/>
        <w:tblInd w:w="-240" w:type="dxa"/>
        <w:tblLayout w:type="fixed"/>
        <w:tblCellMar>
          <w:left w:w="120" w:type="dxa"/>
          <w:right w:w="120" w:type="dxa"/>
        </w:tblCellMar>
        <w:tblLook w:val="0000" w:firstRow="0" w:lastRow="0" w:firstColumn="0" w:lastColumn="0" w:noHBand="0" w:noVBand="0"/>
      </w:tblPr>
      <w:tblGrid>
        <w:gridCol w:w="1920"/>
        <w:gridCol w:w="283"/>
        <w:gridCol w:w="2084"/>
        <w:gridCol w:w="426"/>
        <w:gridCol w:w="645"/>
        <w:gridCol w:w="360"/>
        <w:gridCol w:w="900"/>
        <w:gridCol w:w="1800"/>
        <w:gridCol w:w="1256"/>
        <w:gridCol w:w="274"/>
        <w:gridCol w:w="270"/>
        <w:gridCol w:w="360"/>
      </w:tblGrid>
      <w:tr w:rsidR="00C533E1" w:rsidRPr="009C4517" w14:paraId="4559EF74" w14:textId="77777777" w:rsidTr="00877860">
        <w:tc>
          <w:tcPr>
            <w:tcW w:w="6618" w:type="dxa"/>
            <w:gridSpan w:val="7"/>
            <w:tcBorders>
              <w:top w:val="double" w:sz="4" w:space="0" w:color="auto"/>
              <w:left w:val="double" w:sz="4" w:space="0" w:color="auto"/>
            </w:tcBorders>
          </w:tcPr>
          <w:p w14:paraId="3F1D833C" w14:textId="77777777" w:rsidR="00C533E1" w:rsidRPr="009C4517" w:rsidRDefault="00C533E1">
            <w:pPr>
              <w:pStyle w:val="Header"/>
              <w:tabs>
                <w:tab w:val="clear" w:pos="4153"/>
                <w:tab w:val="clear" w:pos="8306"/>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8"/>
              </w:rPr>
            </w:pPr>
            <w:r w:rsidRPr="009C4517">
              <w:tab/>
            </w:r>
            <w:r w:rsidRPr="009C4517">
              <w:tab/>
            </w:r>
          </w:p>
        </w:tc>
        <w:tc>
          <w:tcPr>
            <w:tcW w:w="3960" w:type="dxa"/>
            <w:gridSpan w:val="5"/>
            <w:tcBorders>
              <w:top w:val="double" w:sz="4" w:space="0" w:color="auto"/>
              <w:left w:val="double" w:sz="4" w:space="0" w:color="auto"/>
              <w:bottom w:val="double" w:sz="4" w:space="0" w:color="FFFFFF"/>
              <w:right w:val="double" w:sz="4" w:space="0" w:color="auto"/>
            </w:tcBorders>
          </w:tcPr>
          <w:p w14:paraId="6A4071C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8"/>
              </w:rPr>
            </w:pPr>
          </w:p>
        </w:tc>
      </w:tr>
      <w:tr w:rsidR="00C533E1" w:rsidRPr="009C4517" w14:paraId="419385BD" w14:textId="77777777" w:rsidTr="00877860">
        <w:tc>
          <w:tcPr>
            <w:tcW w:w="1920" w:type="dxa"/>
            <w:tcBorders>
              <w:top w:val="double" w:sz="4" w:space="0" w:color="FFFFFF"/>
              <w:left w:val="double" w:sz="4" w:space="0" w:color="auto"/>
              <w:bottom w:val="double" w:sz="4" w:space="0" w:color="FFFFFF"/>
            </w:tcBorders>
          </w:tcPr>
          <w:p w14:paraId="26442144" w14:textId="6D3F6812" w:rsidR="00C533E1" w:rsidRPr="009C4517" w:rsidRDefault="00877860">
            <w:pPr>
              <w:spacing w:line="48" w:lineRule="exact"/>
              <w:jc w:val="both"/>
              <w:rPr>
                <w:sz w:val="8"/>
              </w:rPr>
            </w:pPr>
            <w:r>
              <w:rPr>
                <w:noProof/>
                <w:sz w:val="8"/>
                <w:lang w:eastAsia="en-GB"/>
              </w:rPr>
              <mc:AlternateContent>
                <mc:Choice Requires="wps">
                  <w:drawing>
                    <wp:anchor distT="0" distB="0" distL="114300" distR="114300" simplePos="0" relativeHeight="251663872" behindDoc="0" locked="0" layoutInCell="0" allowOverlap="1" wp14:anchorId="29A095E5" wp14:editId="6500DD87">
                      <wp:simplePos x="0" y="0"/>
                      <wp:positionH relativeFrom="column">
                        <wp:posOffset>1758315</wp:posOffset>
                      </wp:positionH>
                      <wp:positionV relativeFrom="paragraph">
                        <wp:posOffset>40005</wp:posOffset>
                      </wp:positionV>
                      <wp:extent cx="207645" cy="429260"/>
                      <wp:effectExtent l="0" t="0" r="0" b="0"/>
                      <wp:wrapNone/>
                      <wp:docPr id="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645" cy="4292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00BE91" id="Rectangle 14" o:spid="_x0000_s1026" style="position:absolute;margin-left:138.45pt;margin-top:3.15pt;width:16.35pt;height:33.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" o:allowincell="f"/>
                  </w:pict>
                </mc:Fallback>
              </mc:AlternateContent>
            </w:r>
            <w:r w:rsidRPr="009C4517">
              <w:rPr>
                <w:noProof/>
                <w:sz w:val="8"/>
              </w:rPr>
              <mc:AlternateContent>
                <mc:Choice Requires="wps">
                  <w:drawing>
                    <wp:anchor distT="0" distB="0" distL="114300" distR="114300" simplePos="0" relativeHeight="251652608" behindDoc="0" locked="0" layoutInCell="0" allowOverlap="1" wp14:anchorId="10A342F8" wp14:editId="09ACF8F2">
                      <wp:simplePos x="0" y="0"/>
                      <wp:positionH relativeFrom="column">
                        <wp:posOffset>5772150</wp:posOffset>
                      </wp:positionH>
                      <wp:positionV relativeFrom="paragraph">
                        <wp:posOffset>40005</wp:posOffset>
                      </wp:positionV>
                      <wp:extent cx="274320" cy="274320"/>
                      <wp:effectExtent l="0" t="0" r="0" b="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420CAA" id="Rectangle 3" o:spid="_x0000_s1026" style="position:absolute;margin-left:454.5pt;margin-top:3.15pt;width:21.6pt;height:21.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" o:allowincell="f"/>
                  </w:pict>
                </mc:Fallback>
              </mc:AlternateContent>
            </w:r>
            <w:r w:rsidRPr="009C4517">
              <w:rPr>
                <w:noProof/>
                <w:sz w:val="8"/>
              </w:rPr>
              <mc:AlternateContent>
                <mc:Choice Requires="wps">
                  <w:drawing>
                    <wp:anchor distT="0" distB="0" distL="114300" distR="114300" simplePos="0" relativeHeight="251651584" behindDoc="0" locked="0" layoutInCell="0" allowOverlap="1" wp14:anchorId="624CD03A" wp14:editId="45BA0CFB">
                      <wp:simplePos x="0" y="0"/>
                      <wp:positionH relativeFrom="column">
                        <wp:posOffset>4766310</wp:posOffset>
                      </wp:positionH>
                      <wp:positionV relativeFrom="paragraph">
                        <wp:posOffset>40005</wp:posOffset>
                      </wp:positionV>
                      <wp:extent cx="274320" cy="274320"/>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E1F887" id="Rectangle 2" o:spid="_x0000_s1026" style="position:absolute;margin-left:375.3pt;margin-top:3.15pt;width:21.6pt;height:21.6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" o:allowincell="f"/>
                  </w:pict>
                </mc:Fallback>
              </mc:AlternateContent>
            </w:r>
          </w:p>
          <w:p w14:paraId="1EBCE54D"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Issuing unit (tick) #</w:t>
            </w:r>
          </w:p>
        </w:tc>
        <w:tc>
          <w:tcPr>
            <w:tcW w:w="283" w:type="dxa"/>
            <w:tcBorders>
              <w:top w:val="single" w:sz="2" w:space="0" w:color="000000"/>
              <w:left w:val="single" w:sz="2" w:space="0" w:color="000000"/>
              <w:bottom w:val="single" w:sz="2" w:space="0" w:color="000000"/>
              <w:right w:val="single" w:sz="2" w:space="0" w:color="000000"/>
            </w:tcBorders>
          </w:tcPr>
          <w:p w14:paraId="4FB58C45"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084" w:type="dxa"/>
            <w:tcBorders>
              <w:top w:val="double" w:sz="4" w:space="0" w:color="FFFFFF"/>
              <w:left w:val="nil"/>
              <w:bottom w:val="double" w:sz="4" w:space="0" w:color="FFFFFF"/>
            </w:tcBorders>
          </w:tcPr>
          <w:p w14:paraId="02D30FFB" w14:textId="77777777" w:rsidR="00805290" w:rsidRPr="00877860" w:rsidRDefault="00805290">
            <w:pPr>
              <w:spacing w:line="48" w:lineRule="exact"/>
              <w:jc w:val="both"/>
              <w:rPr>
                <w:sz w:val="18"/>
                <w:szCs w:val="18"/>
              </w:rPr>
            </w:pPr>
          </w:p>
          <w:p w14:paraId="7618CCA6" w14:textId="76524CE1" w:rsidR="00C533E1" w:rsidRPr="00877860" w:rsidRDefault="0067122E" w:rsidP="007134E5">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szCs w:val="18"/>
              </w:rPr>
            </w:pPr>
            <w:r>
              <w:rPr>
                <w:sz w:val="18"/>
                <w:szCs w:val="18"/>
              </w:rPr>
              <w:t xml:space="preserve"> </w:t>
            </w:r>
            <w:r w:rsidR="00052F3B">
              <w:rPr>
                <w:sz w:val="18"/>
                <w:szCs w:val="18"/>
              </w:rPr>
              <w:t xml:space="preserve"> </w:t>
            </w:r>
            <w:r w:rsidR="00FE6F0C">
              <w:rPr>
                <w:sz w:val="18"/>
                <w:szCs w:val="18"/>
              </w:rPr>
              <w:t>The</w:t>
            </w:r>
            <w:r w:rsidR="00FE6F0C" w:rsidRPr="00052F3B">
              <w:rPr>
                <w:sz w:val="16"/>
                <w:szCs w:val="16"/>
              </w:rPr>
              <w:t xml:space="preserve"> Company</w:t>
            </w:r>
            <w:r w:rsidR="00805290">
              <w:rPr>
                <w:sz w:val="18"/>
                <w:szCs w:val="18"/>
              </w:rPr>
              <w:t xml:space="preserve">         </w:t>
            </w:r>
            <w:r w:rsidR="00825C5A">
              <w:rPr>
                <w:sz w:val="18"/>
                <w:szCs w:val="18"/>
              </w:rPr>
              <w:t xml:space="preserve"> </w:t>
            </w:r>
            <w:r w:rsidR="00805290">
              <w:rPr>
                <w:sz w:val="18"/>
                <w:szCs w:val="18"/>
              </w:rPr>
              <w:t>NGET</w:t>
            </w:r>
          </w:p>
        </w:tc>
        <w:tc>
          <w:tcPr>
            <w:tcW w:w="426" w:type="dxa"/>
            <w:tcBorders>
              <w:top w:val="single" w:sz="2" w:space="0" w:color="000000"/>
              <w:left w:val="single" w:sz="2" w:space="0" w:color="000000"/>
              <w:bottom w:val="single" w:sz="2" w:space="0" w:color="000000"/>
              <w:right w:val="single" w:sz="2" w:space="0" w:color="000000"/>
            </w:tcBorders>
          </w:tcPr>
          <w:p w14:paraId="306FEC8D" w14:textId="77777777" w:rsidR="00C533E1" w:rsidRPr="00877860" w:rsidRDefault="00C533E1">
            <w:pPr>
              <w:spacing w:line="48" w:lineRule="exact"/>
              <w:jc w:val="both"/>
              <w:rPr>
                <w:sz w:val="18"/>
                <w:szCs w:val="18"/>
              </w:rPr>
            </w:pPr>
          </w:p>
          <w:p w14:paraId="50D2AB86" w14:textId="77777777" w:rsidR="00C533E1" w:rsidRPr="00877860"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szCs w:val="18"/>
              </w:rPr>
            </w:pPr>
          </w:p>
        </w:tc>
        <w:tc>
          <w:tcPr>
            <w:tcW w:w="645" w:type="dxa"/>
            <w:tcBorders>
              <w:top w:val="double" w:sz="4" w:space="0" w:color="FFFFFF"/>
              <w:left w:val="nil"/>
              <w:bottom w:val="double" w:sz="4" w:space="0" w:color="FFFFFF"/>
            </w:tcBorders>
          </w:tcPr>
          <w:p w14:paraId="3D0B0667" w14:textId="77777777" w:rsidR="00C533E1" w:rsidRPr="00877860" w:rsidRDefault="00805290" w:rsidP="007134E5">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szCs w:val="18"/>
              </w:rPr>
            </w:pPr>
            <w:r w:rsidRPr="00877860">
              <w:rPr>
                <w:sz w:val="18"/>
                <w:szCs w:val="18"/>
              </w:rPr>
              <w:t xml:space="preserve">        </w:t>
            </w:r>
            <w:r w:rsidR="00C533E1" w:rsidRPr="00877860">
              <w:rPr>
                <w:sz w:val="18"/>
                <w:szCs w:val="18"/>
              </w:rPr>
              <w:t>SPT</w:t>
            </w:r>
          </w:p>
        </w:tc>
        <w:tc>
          <w:tcPr>
            <w:tcW w:w="360" w:type="dxa"/>
            <w:tcBorders>
              <w:top w:val="single" w:sz="2" w:space="0" w:color="000000"/>
              <w:left w:val="single" w:sz="2" w:space="0" w:color="000000"/>
              <w:bottom w:val="single" w:sz="2" w:space="0" w:color="000000"/>
            </w:tcBorders>
          </w:tcPr>
          <w:p w14:paraId="6B016546" w14:textId="77777777" w:rsidR="00C533E1" w:rsidRPr="00877860" w:rsidRDefault="00C533E1">
            <w:pPr>
              <w:spacing w:line="48" w:lineRule="exact"/>
              <w:jc w:val="both"/>
              <w:rPr>
                <w:sz w:val="18"/>
                <w:szCs w:val="18"/>
              </w:rPr>
            </w:pPr>
          </w:p>
          <w:p w14:paraId="2F970FB0" w14:textId="77777777" w:rsidR="00C533E1" w:rsidRPr="00877860"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szCs w:val="18"/>
              </w:rPr>
            </w:pPr>
          </w:p>
        </w:tc>
        <w:tc>
          <w:tcPr>
            <w:tcW w:w="900" w:type="dxa"/>
            <w:tcBorders>
              <w:top w:val="single" w:sz="2" w:space="0" w:color="FFFFFF"/>
              <w:left w:val="single" w:sz="2" w:space="0" w:color="000000"/>
              <w:bottom w:val="single" w:sz="2" w:space="0" w:color="FFFFFF"/>
              <w:right w:val="single" w:sz="7" w:space="0" w:color="000000"/>
            </w:tcBorders>
          </w:tcPr>
          <w:p w14:paraId="5141A416" w14:textId="77777777" w:rsidR="00C533E1" w:rsidRPr="00877860" w:rsidRDefault="00C533E1">
            <w:pPr>
              <w:spacing w:line="48" w:lineRule="exact"/>
              <w:jc w:val="both"/>
              <w:rPr>
                <w:sz w:val="18"/>
                <w:szCs w:val="18"/>
              </w:rPr>
            </w:pPr>
          </w:p>
          <w:p w14:paraId="5E40AEF7" w14:textId="77777777" w:rsidR="00825C5A" w:rsidRDefault="00825C5A">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szCs w:val="18"/>
              </w:rPr>
            </w:pPr>
          </w:p>
          <w:p w14:paraId="728524CD" w14:textId="77777777" w:rsidR="00C533E1" w:rsidRPr="00877860"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szCs w:val="18"/>
              </w:rPr>
            </w:pPr>
            <w:r w:rsidRPr="00877860">
              <w:rPr>
                <w:sz w:val="18"/>
                <w:szCs w:val="18"/>
              </w:rPr>
              <w:t>SHETL</w:t>
            </w:r>
          </w:p>
        </w:tc>
        <w:tc>
          <w:tcPr>
            <w:tcW w:w="1800" w:type="dxa"/>
            <w:tcBorders>
              <w:left w:val="double" w:sz="7" w:space="0" w:color="000000"/>
              <w:right w:val="single" w:sz="4" w:space="0" w:color="auto"/>
            </w:tcBorders>
          </w:tcPr>
          <w:p w14:paraId="78E1BBF6" w14:textId="77777777" w:rsidR="00C533E1" w:rsidRPr="009C4517" w:rsidRDefault="00C533E1">
            <w:pPr>
              <w:spacing w:line="48" w:lineRule="exact"/>
              <w:jc w:val="both"/>
            </w:pPr>
          </w:p>
          <w:p w14:paraId="06F4D75D"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TL</w:t>
            </w:r>
          </w:p>
          <w:p w14:paraId="79F6BC29"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1256" w:type="dxa"/>
            <w:tcBorders>
              <w:left w:val="nil"/>
            </w:tcBorders>
          </w:tcPr>
          <w:p w14:paraId="099D65A3" w14:textId="77777777" w:rsidR="00C533E1" w:rsidRPr="009C4517" w:rsidRDefault="00C533E1">
            <w:pPr>
              <w:spacing w:line="48" w:lineRule="exact"/>
              <w:jc w:val="both"/>
            </w:pPr>
          </w:p>
          <w:p w14:paraId="7650D1B0"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Rating</w:t>
            </w:r>
          </w:p>
        </w:tc>
        <w:tc>
          <w:tcPr>
            <w:tcW w:w="274" w:type="dxa"/>
            <w:tcBorders>
              <w:left w:val="single" w:sz="2" w:space="0" w:color="FFFFFF"/>
              <w:bottom w:val="single" w:sz="2" w:space="0" w:color="FFFFFF"/>
            </w:tcBorders>
          </w:tcPr>
          <w:p w14:paraId="158944FA" w14:textId="77777777" w:rsidR="00C533E1" w:rsidRPr="009C4517" w:rsidRDefault="00C533E1">
            <w:pPr>
              <w:spacing w:line="48" w:lineRule="exact"/>
              <w:jc w:val="both"/>
            </w:pPr>
          </w:p>
          <w:p w14:paraId="4E27DDFF"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70" w:type="dxa"/>
            <w:tcBorders>
              <w:left w:val="single" w:sz="2" w:space="0" w:color="FFFFFF"/>
              <w:bottom w:val="single" w:sz="2" w:space="0" w:color="FFFFFF"/>
              <w:right w:val="single" w:sz="2" w:space="0" w:color="FFFFFF"/>
            </w:tcBorders>
          </w:tcPr>
          <w:p w14:paraId="6A7C5BCC" w14:textId="77777777" w:rsidR="00C533E1" w:rsidRPr="009C4517" w:rsidRDefault="00C533E1">
            <w:pPr>
              <w:spacing w:line="48" w:lineRule="exact"/>
              <w:jc w:val="both"/>
            </w:pPr>
          </w:p>
          <w:p w14:paraId="3FDA8AF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360" w:type="dxa"/>
            <w:tcBorders>
              <w:left w:val="nil"/>
              <w:right w:val="double" w:sz="4" w:space="0" w:color="auto"/>
            </w:tcBorders>
          </w:tcPr>
          <w:p w14:paraId="3E12B246" w14:textId="77777777" w:rsidR="00C533E1" w:rsidRPr="009C4517" w:rsidRDefault="00C533E1">
            <w:pPr>
              <w:spacing w:line="48" w:lineRule="exact"/>
              <w:jc w:val="both"/>
            </w:pPr>
          </w:p>
          <w:p w14:paraId="6E4E0144"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r>
      <w:tr w:rsidR="00C533E1" w:rsidRPr="009C4517" w14:paraId="2D006E4A" w14:textId="77777777" w:rsidTr="00877860">
        <w:tc>
          <w:tcPr>
            <w:tcW w:w="6618" w:type="dxa"/>
            <w:gridSpan w:val="7"/>
            <w:tcBorders>
              <w:left w:val="double" w:sz="4" w:space="0" w:color="auto"/>
              <w:bottom w:val="double" w:sz="4" w:space="0" w:color="auto"/>
            </w:tcBorders>
          </w:tcPr>
          <w:p w14:paraId="537E7D33"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8"/>
              </w:rPr>
            </w:pPr>
          </w:p>
          <w:p w14:paraId="3695E9B1"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8"/>
              </w:rPr>
            </w:pPr>
          </w:p>
        </w:tc>
        <w:tc>
          <w:tcPr>
            <w:tcW w:w="3960" w:type="dxa"/>
            <w:gridSpan w:val="5"/>
            <w:tcBorders>
              <w:top w:val="double" w:sz="4" w:space="0" w:color="FFFFFF"/>
              <w:left w:val="double" w:sz="4" w:space="0" w:color="auto"/>
              <w:bottom w:val="double" w:sz="4" w:space="0" w:color="auto"/>
              <w:right w:val="double" w:sz="4" w:space="0" w:color="auto"/>
            </w:tcBorders>
          </w:tcPr>
          <w:p w14:paraId="3032EED0" w14:textId="7B986C17" w:rsidR="00C533E1" w:rsidRPr="009C4517" w:rsidRDefault="0067122E" w:rsidP="007134E5">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6"/>
              </w:rPr>
            </w:pPr>
            <w:r>
              <w:rPr>
                <w:sz w:val="16"/>
              </w:rPr>
              <w:t>The Company</w:t>
            </w:r>
            <w:r w:rsidR="00C533E1" w:rsidRPr="009C4517">
              <w:rPr>
                <w:sz w:val="16"/>
              </w:rPr>
              <w:t xml:space="preserve"> USE ONLY</w:t>
            </w:r>
          </w:p>
        </w:tc>
      </w:tr>
    </w:tbl>
    <w:p w14:paraId="0493E6BA"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360" w:right="-154"/>
        <w:jc w:val="both"/>
        <w:rPr>
          <w:sz w:val="8"/>
        </w:rPr>
      </w:pPr>
    </w:p>
    <w:p w14:paraId="390718E1"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360" w:right="-154"/>
        <w:jc w:val="both"/>
        <w:rPr>
          <w:sz w:val="8"/>
        </w:rPr>
      </w:pPr>
    </w:p>
    <w:tbl>
      <w:tblPr>
        <w:tblW w:w="0" w:type="auto"/>
        <w:tblInd w:w="-293" w:type="dxa"/>
        <w:tblLayout w:type="fixed"/>
        <w:tblCellMar>
          <w:left w:w="67" w:type="dxa"/>
          <w:right w:w="67" w:type="dxa"/>
        </w:tblCellMar>
        <w:tblLook w:val="0000" w:firstRow="0" w:lastRow="0" w:firstColumn="0" w:lastColumn="0" w:noHBand="0" w:noVBand="0"/>
      </w:tblPr>
      <w:tblGrid>
        <w:gridCol w:w="927"/>
        <w:gridCol w:w="423"/>
        <w:gridCol w:w="540"/>
        <w:gridCol w:w="455"/>
        <w:gridCol w:w="850"/>
        <w:gridCol w:w="1985"/>
        <w:gridCol w:w="490"/>
        <w:gridCol w:w="1636"/>
        <w:gridCol w:w="74"/>
        <w:gridCol w:w="210"/>
        <w:gridCol w:w="283"/>
        <w:gridCol w:w="284"/>
        <w:gridCol w:w="2409"/>
        <w:gridCol w:w="54"/>
      </w:tblGrid>
      <w:tr w:rsidR="00C533E1" w:rsidRPr="009C4517" w14:paraId="28950644" w14:textId="77777777">
        <w:trPr>
          <w:gridAfter w:val="1"/>
          <w:wAfter w:w="54" w:type="dxa"/>
          <w:cantSplit/>
        </w:trPr>
        <w:tc>
          <w:tcPr>
            <w:tcW w:w="1890" w:type="dxa"/>
            <w:gridSpan w:val="3"/>
            <w:vMerge w:val="restart"/>
            <w:tcBorders>
              <w:top w:val="double" w:sz="4" w:space="0" w:color="auto"/>
              <w:left w:val="double" w:sz="4" w:space="0" w:color="auto"/>
            </w:tcBorders>
          </w:tcPr>
          <w:p w14:paraId="60524920" w14:textId="77777777" w:rsidR="00C533E1" w:rsidRPr="009C4517" w:rsidRDefault="00C533E1">
            <w:pPr>
              <w:spacing w:line="115" w:lineRule="exact"/>
              <w:jc w:val="both"/>
              <w:rPr>
                <w:sz w:val="8"/>
              </w:rPr>
            </w:pPr>
          </w:p>
          <w:p w14:paraId="4FCC4536" w14:textId="77777777" w:rsidR="00C533E1" w:rsidRPr="009C4517" w:rsidRDefault="00C533E1" w:rsidP="00E3018D">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pPr>
            <w:r w:rsidRPr="009C4517">
              <w:t>Substation name and voltage #</w:t>
            </w:r>
          </w:p>
          <w:p w14:paraId="6A881ABB" w14:textId="77777777" w:rsidR="00C533E1" w:rsidRPr="009C4517" w:rsidRDefault="00C533E1">
            <w:pPr>
              <w:tabs>
                <w:tab w:val="left" w:pos="-1800"/>
                <w:tab w:val="left" w:pos="-1080"/>
                <w:tab w:val="left" w:pos="-360"/>
                <w:tab w:val="left" w:pos="360"/>
                <w:tab w:val="left" w:pos="413"/>
                <w:tab w:val="left" w:pos="780"/>
                <w:tab w:val="left" w:pos="833"/>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ab/>
            </w:r>
            <w:r w:rsidRPr="009C4517">
              <w:tab/>
            </w:r>
          </w:p>
        </w:tc>
        <w:tc>
          <w:tcPr>
            <w:tcW w:w="3780" w:type="dxa"/>
            <w:gridSpan w:val="4"/>
            <w:vMerge w:val="restart"/>
            <w:tcBorders>
              <w:top w:val="double" w:sz="4" w:space="0" w:color="auto"/>
              <w:left w:val="single" w:sz="7" w:space="0" w:color="000000"/>
            </w:tcBorders>
          </w:tcPr>
          <w:p w14:paraId="02766A47" w14:textId="77777777" w:rsidR="00C533E1" w:rsidRPr="009C4517" w:rsidRDefault="00C533E1">
            <w:pPr>
              <w:spacing w:line="115" w:lineRule="exact"/>
              <w:jc w:val="both"/>
            </w:pPr>
          </w:p>
          <w:p w14:paraId="13D7E051"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rPr>
                <w:sz w:val="18"/>
                <w:vertAlign w:val="superscript"/>
              </w:rPr>
              <w:t>name</w:t>
            </w:r>
          </w:p>
        </w:tc>
        <w:tc>
          <w:tcPr>
            <w:tcW w:w="1710" w:type="dxa"/>
            <w:gridSpan w:val="2"/>
            <w:vMerge w:val="restart"/>
            <w:tcBorders>
              <w:top w:val="double" w:sz="4" w:space="0" w:color="auto"/>
              <w:left w:val="dashed" w:sz="7" w:space="0" w:color="000000"/>
              <w:right w:val="double" w:sz="4" w:space="0" w:color="auto"/>
            </w:tcBorders>
          </w:tcPr>
          <w:p w14:paraId="5BC53195" w14:textId="77777777" w:rsidR="00C533E1" w:rsidRPr="009C4517" w:rsidRDefault="00C533E1">
            <w:pPr>
              <w:spacing w:line="115" w:lineRule="exact"/>
              <w:jc w:val="both"/>
            </w:pPr>
          </w:p>
          <w:p w14:paraId="370C0DC7"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rPr>
                <w:sz w:val="18"/>
                <w:vertAlign w:val="superscript"/>
              </w:rPr>
              <w:t>voltage</w:t>
            </w:r>
          </w:p>
        </w:tc>
        <w:tc>
          <w:tcPr>
            <w:tcW w:w="210" w:type="dxa"/>
            <w:vMerge w:val="restart"/>
            <w:tcBorders>
              <w:top w:val="single" w:sz="4" w:space="0" w:color="FFFFFF"/>
              <w:left w:val="nil"/>
              <w:bottom w:val="single" w:sz="4" w:space="0" w:color="FFFFFF"/>
              <w:right w:val="double" w:sz="4" w:space="0" w:color="auto"/>
            </w:tcBorders>
          </w:tcPr>
          <w:p w14:paraId="64794D4E" w14:textId="77777777" w:rsidR="00C533E1" w:rsidRPr="009C4517" w:rsidRDefault="00C533E1">
            <w:pPr>
              <w:spacing w:line="115" w:lineRule="exact"/>
              <w:jc w:val="both"/>
            </w:pPr>
          </w:p>
          <w:p w14:paraId="1C978427"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976" w:type="dxa"/>
            <w:gridSpan w:val="3"/>
            <w:tcBorders>
              <w:top w:val="double" w:sz="4" w:space="0" w:color="auto"/>
              <w:left w:val="nil"/>
              <w:bottom w:val="single" w:sz="4" w:space="0" w:color="auto"/>
              <w:right w:val="double" w:sz="4" w:space="0" w:color="auto"/>
            </w:tcBorders>
            <w:shd w:val="pct20" w:color="000000" w:fill="FFFFFF"/>
          </w:tcPr>
          <w:p w14:paraId="7BB58556" w14:textId="77777777" w:rsidR="00C533E1" w:rsidRPr="009C4517" w:rsidRDefault="00C533E1">
            <w:pPr>
              <w:spacing w:line="115" w:lineRule="exact"/>
              <w:jc w:val="both"/>
            </w:pPr>
          </w:p>
          <w:p w14:paraId="7DC924C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 xml:space="preserve"> </w:t>
            </w:r>
            <w:r w:rsidRPr="009C4517">
              <w:rPr>
                <w:sz w:val="18"/>
              </w:rPr>
              <w:t># Plant Group (tick one group only)</w:t>
            </w:r>
          </w:p>
        </w:tc>
      </w:tr>
      <w:tr w:rsidR="00C533E1" w:rsidRPr="009C4517" w14:paraId="23EEF2DB" w14:textId="77777777">
        <w:trPr>
          <w:gridAfter w:val="1"/>
          <w:wAfter w:w="54" w:type="dxa"/>
          <w:cantSplit/>
        </w:trPr>
        <w:tc>
          <w:tcPr>
            <w:tcW w:w="1890" w:type="dxa"/>
            <w:gridSpan w:val="3"/>
            <w:vMerge/>
            <w:tcBorders>
              <w:left w:val="double" w:sz="4" w:space="0" w:color="auto"/>
            </w:tcBorders>
          </w:tcPr>
          <w:p w14:paraId="781E310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3780" w:type="dxa"/>
            <w:gridSpan w:val="4"/>
            <w:vMerge/>
            <w:tcBorders>
              <w:left w:val="single" w:sz="7" w:space="0" w:color="000000"/>
            </w:tcBorders>
          </w:tcPr>
          <w:p w14:paraId="394C8B1A"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1710" w:type="dxa"/>
            <w:gridSpan w:val="2"/>
            <w:vMerge/>
            <w:tcBorders>
              <w:left w:val="dashed" w:sz="7" w:space="0" w:color="000000"/>
              <w:right w:val="double" w:sz="4" w:space="0" w:color="auto"/>
            </w:tcBorders>
          </w:tcPr>
          <w:p w14:paraId="4881341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0" w:type="dxa"/>
            <w:vMerge/>
            <w:tcBorders>
              <w:left w:val="nil"/>
              <w:bottom w:val="single" w:sz="4" w:space="0" w:color="FFFFFF"/>
              <w:right w:val="double" w:sz="4" w:space="0" w:color="auto"/>
            </w:tcBorders>
          </w:tcPr>
          <w:p w14:paraId="1FB859C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4" w:space="0" w:color="auto"/>
              <w:left w:val="nil"/>
              <w:bottom w:val="single" w:sz="7" w:space="0" w:color="000000"/>
              <w:right w:val="single" w:sz="7" w:space="0" w:color="000000"/>
            </w:tcBorders>
          </w:tcPr>
          <w:p w14:paraId="7E59180E" w14:textId="77777777" w:rsidR="00C533E1" w:rsidRPr="009C4517" w:rsidRDefault="00C533E1">
            <w:pPr>
              <w:spacing w:line="115" w:lineRule="exact"/>
              <w:jc w:val="both"/>
            </w:pPr>
          </w:p>
          <w:p w14:paraId="3AFCDF73"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4" w:space="0" w:color="auto"/>
              <w:left w:val="single" w:sz="7" w:space="0" w:color="000000"/>
              <w:bottom w:val="single" w:sz="7" w:space="0" w:color="000000"/>
              <w:right w:val="double" w:sz="4" w:space="0" w:color="auto"/>
            </w:tcBorders>
          </w:tcPr>
          <w:p w14:paraId="12151D1D" w14:textId="77777777" w:rsidR="00C533E1" w:rsidRPr="009C4517" w:rsidRDefault="00C533E1">
            <w:pPr>
              <w:spacing w:line="115" w:lineRule="exact"/>
              <w:jc w:val="both"/>
              <w:rPr>
                <w:sz w:val="18"/>
              </w:rPr>
            </w:pPr>
          </w:p>
          <w:p w14:paraId="4F0AAF4F" w14:textId="77777777" w:rsidR="00E3018D" w:rsidRPr="009C4517" w:rsidRDefault="00E3018D">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roofErr w:type="gramStart"/>
            <w:r w:rsidRPr="009C4517">
              <w:rPr>
                <w:sz w:val="18"/>
              </w:rPr>
              <w:t xml:space="preserve">Circuit  </w:t>
            </w:r>
            <w:r w:rsidR="00C533E1" w:rsidRPr="009C4517">
              <w:rPr>
                <w:sz w:val="18"/>
              </w:rPr>
              <w:t>breakers</w:t>
            </w:r>
            <w:proofErr w:type="gramEnd"/>
            <w:r w:rsidRPr="009C4517">
              <w:rPr>
                <w:sz w:val="18"/>
              </w:rPr>
              <w:t xml:space="preserve"> </w:t>
            </w:r>
            <w:r w:rsidR="00C533E1" w:rsidRPr="009C4517">
              <w:rPr>
                <w:sz w:val="18"/>
              </w:rPr>
              <w:t>/</w:t>
            </w:r>
            <w:r w:rsidRPr="009C4517">
              <w:rPr>
                <w:sz w:val="18"/>
              </w:rPr>
              <w:t xml:space="preserve"> </w:t>
            </w:r>
          </w:p>
          <w:p w14:paraId="67F4585E"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Switch disconnectors</w:t>
            </w:r>
          </w:p>
        </w:tc>
      </w:tr>
      <w:tr w:rsidR="00C533E1" w:rsidRPr="009C4517" w14:paraId="4C8F7156" w14:textId="77777777">
        <w:trPr>
          <w:gridAfter w:val="1"/>
          <w:wAfter w:w="54" w:type="dxa"/>
          <w:cantSplit/>
        </w:trPr>
        <w:tc>
          <w:tcPr>
            <w:tcW w:w="927" w:type="dxa"/>
            <w:vMerge w:val="restart"/>
            <w:tcBorders>
              <w:top w:val="double" w:sz="4" w:space="0" w:color="000000"/>
              <w:left w:val="double" w:sz="4" w:space="0" w:color="auto"/>
              <w:bottom w:val="double" w:sz="4" w:space="0" w:color="auto"/>
              <w:right w:val="double" w:sz="4" w:space="0" w:color="auto"/>
            </w:tcBorders>
          </w:tcPr>
          <w:p w14:paraId="20E773D5" w14:textId="77777777" w:rsidR="00C533E1" w:rsidRPr="009C4517" w:rsidRDefault="00C533E1">
            <w:pPr>
              <w:spacing w:line="115" w:lineRule="exact"/>
              <w:jc w:val="both"/>
            </w:pPr>
          </w:p>
          <w:p w14:paraId="6A5375AA"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Circuit</w:t>
            </w:r>
          </w:p>
          <w:p w14:paraId="1ED5D8F2" w14:textId="77777777" w:rsidR="00C533E1" w:rsidRPr="009C4517" w:rsidRDefault="00C533E1">
            <w:pPr>
              <w:spacing w:line="115" w:lineRule="exact"/>
              <w:jc w:val="both"/>
            </w:pPr>
          </w:p>
          <w:p w14:paraId="0CF07BC2" w14:textId="77777777" w:rsidR="00C533E1" w:rsidRPr="009C4517" w:rsidRDefault="00C533E1">
            <w:pPr>
              <w:tabs>
                <w:tab w:val="left" w:pos="-1800"/>
                <w:tab w:val="left" w:pos="-1080"/>
                <w:tab w:val="left" w:pos="-360"/>
                <w:tab w:val="left" w:pos="360"/>
                <w:tab w:val="left" w:pos="413"/>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6"/>
              </w:rPr>
            </w:pPr>
            <w:r w:rsidRPr="009C4517">
              <w:rPr>
                <w:sz w:val="16"/>
              </w:rPr>
              <w:tab/>
            </w:r>
          </w:p>
        </w:tc>
        <w:tc>
          <w:tcPr>
            <w:tcW w:w="6453" w:type="dxa"/>
            <w:gridSpan w:val="8"/>
            <w:vMerge w:val="restart"/>
            <w:tcBorders>
              <w:top w:val="double" w:sz="4" w:space="0" w:color="000000"/>
              <w:left w:val="double" w:sz="4" w:space="0" w:color="auto"/>
              <w:bottom w:val="double" w:sz="4" w:space="0" w:color="auto"/>
              <w:right w:val="double" w:sz="4" w:space="0" w:color="auto"/>
            </w:tcBorders>
          </w:tcPr>
          <w:p w14:paraId="00C86BAA" w14:textId="77777777" w:rsidR="00C533E1" w:rsidRPr="009C4517" w:rsidRDefault="00C533E1">
            <w:pPr>
              <w:tabs>
                <w:tab w:val="left" w:pos="-1800"/>
                <w:tab w:val="left" w:pos="-1080"/>
                <w:tab w:val="left" w:pos="-360"/>
                <w:tab w:val="left" w:pos="360"/>
                <w:tab w:val="left" w:pos="413"/>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pPr>
            <w:r w:rsidRPr="009C4517">
              <w:rPr>
                <w:sz w:val="16"/>
              </w:rPr>
              <w:tab/>
            </w:r>
          </w:p>
          <w:p w14:paraId="23D7165A"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pPr>
          </w:p>
          <w:p w14:paraId="0D813A04" w14:textId="77777777" w:rsidR="00C533E1" w:rsidRPr="009C4517" w:rsidRDefault="00C533E1">
            <w:pPr>
              <w:spacing w:line="57" w:lineRule="exact"/>
              <w:jc w:val="both"/>
            </w:pPr>
          </w:p>
          <w:p w14:paraId="319B56BA" w14:textId="77777777" w:rsidR="00C533E1" w:rsidRPr="009C4517" w:rsidRDefault="00C533E1">
            <w:pPr>
              <w:spacing w:line="57" w:lineRule="exact"/>
              <w:jc w:val="both"/>
            </w:pPr>
          </w:p>
        </w:tc>
        <w:tc>
          <w:tcPr>
            <w:tcW w:w="210" w:type="dxa"/>
            <w:vMerge/>
            <w:tcBorders>
              <w:left w:val="double" w:sz="4" w:space="0" w:color="auto"/>
              <w:bottom w:val="single" w:sz="4" w:space="0" w:color="FFFFFF"/>
              <w:right w:val="double" w:sz="4" w:space="0" w:color="auto"/>
            </w:tcBorders>
          </w:tcPr>
          <w:p w14:paraId="2F5AE04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4C5B80B7" w14:textId="77777777" w:rsidR="00C533E1" w:rsidRPr="009C4517" w:rsidRDefault="00C533E1">
            <w:pPr>
              <w:spacing w:line="115" w:lineRule="exact"/>
              <w:jc w:val="both"/>
            </w:pPr>
          </w:p>
          <w:p w14:paraId="6D65B80B"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72527222" w14:textId="77777777" w:rsidR="00C533E1" w:rsidRPr="009C4517" w:rsidRDefault="00C533E1">
            <w:pPr>
              <w:spacing w:line="115" w:lineRule="exact"/>
              <w:jc w:val="both"/>
              <w:rPr>
                <w:sz w:val="18"/>
              </w:rPr>
            </w:pPr>
          </w:p>
          <w:p w14:paraId="5FF1712B"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Disconnectors</w:t>
            </w:r>
          </w:p>
        </w:tc>
      </w:tr>
      <w:tr w:rsidR="00C533E1" w:rsidRPr="009C4517" w14:paraId="2A57DB63" w14:textId="77777777">
        <w:trPr>
          <w:gridAfter w:val="1"/>
          <w:wAfter w:w="54" w:type="dxa"/>
          <w:cantSplit/>
        </w:trPr>
        <w:tc>
          <w:tcPr>
            <w:tcW w:w="927" w:type="dxa"/>
            <w:vMerge/>
            <w:tcBorders>
              <w:top w:val="double" w:sz="4" w:space="0" w:color="auto"/>
              <w:left w:val="double" w:sz="4" w:space="0" w:color="auto"/>
              <w:bottom w:val="double" w:sz="4" w:space="0" w:color="auto"/>
              <w:right w:val="double" w:sz="4" w:space="0" w:color="auto"/>
            </w:tcBorders>
          </w:tcPr>
          <w:p w14:paraId="35FBCD9B" w14:textId="77777777" w:rsidR="00C533E1" w:rsidRPr="009C4517" w:rsidRDefault="00C533E1">
            <w:pPr>
              <w:spacing w:line="57" w:lineRule="exact"/>
              <w:jc w:val="both"/>
              <w:rPr>
                <w:sz w:val="18"/>
              </w:rPr>
            </w:pPr>
          </w:p>
        </w:tc>
        <w:tc>
          <w:tcPr>
            <w:tcW w:w="6453" w:type="dxa"/>
            <w:gridSpan w:val="8"/>
            <w:vMerge/>
            <w:tcBorders>
              <w:top w:val="double" w:sz="4" w:space="0" w:color="auto"/>
              <w:left w:val="double" w:sz="4" w:space="0" w:color="auto"/>
              <w:bottom w:val="double" w:sz="4" w:space="0" w:color="auto"/>
              <w:right w:val="double" w:sz="4" w:space="0" w:color="auto"/>
            </w:tcBorders>
          </w:tcPr>
          <w:p w14:paraId="180B733A" w14:textId="77777777" w:rsidR="00C533E1" w:rsidRPr="009C4517" w:rsidRDefault="00C533E1">
            <w:pPr>
              <w:spacing w:line="57" w:lineRule="exact"/>
              <w:jc w:val="both"/>
              <w:rPr>
                <w:sz w:val="18"/>
              </w:rPr>
            </w:pPr>
          </w:p>
        </w:tc>
        <w:tc>
          <w:tcPr>
            <w:tcW w:w="210" w:type="dxa"/>
            <w:vMerge/>
            <w:tcBorders>
              <w:left w:val="double" w:sz="4" w:space="0" w:color="auto"/>
              <w:bottom w:val="single" w:sz="4" w:space="0" w:color="FFFFFF"/>
              <w:right w:val="double" w:sz="4" w:space="0" w:color="auto"/>
            </w:tcBorders>
          </w:tcPr>
          <w:p w14:paraId="0A50293A"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283" w:type="dxa"/>
            <w:tcBorders>
              <w:top w:val="single" w:sz="7" w:space="0" w:color="000000"/>
              <w:left w:val="nil"/>
              <w:bottom w:val="single" w:sz="7" w:space="0" w:color="000000"/>
              <w:right w:val="single" w:sz="7" w:space="0" w:color="000000"/>
            </w:tcBorders>
          </w:tcPr>
          <w:p w14:paraId="404A4F8A" w14:textId="77777777" w:rsidR="00C533E1" w:rsidRPr="009C4517" w:rsidRDefault="00C533E1">
            <w:pPr>
              <w:spacing w:line="115" w:lineRule="exact"/>
              <w:jc w:val="both"/>
              <w:rPr>
                <w:sz w:val="18"/>
              </w:rPr>
            </w:pPr>
          </w:p>
          <w:p w14:paraId="7DDA472F"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2693" w:type="dxa"/>
            <w:gridSpan w:val="2"/>
            <w:tcBorders>
              <w:top w:val="single" w:sz="7" w:space="0" w:color="000000"/>
              <w:left w:val="single" w:sz="7" w:space="0" w:color="000000"/>
              <w:bottom w:val="single" w:sz="7" w:space="0" w:color="000000"/>
              <w:right w:val="double" w:sz="4" w:space="0" w:color="auto"/>
            </w:tcBorders>
          </w:tcPr>
          <w:p w14:paraId="39E9BF0D" w14:textId="77777777" w:rsidR="00C533E1" w:rsidRPr="009C4517" w:rsidRDefault="00C533E1">
            <w:pPr>
              <w:spacing w:line="115" w:lineRule="exact"/>
              <w:jc w:val="both"/>
              <w:rPr>
                <w:sz w:val="18"/>
              </w:rPr>
            </w:pPr>
          </w:p>
          <w:p w14:paraId="57531BA1"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Instrument Transformer</w:t>
            </w:r>
          </w:p>
        </w:tc>
      </w:tr>
      <w:tr w:rsidR="00C533E1" w:rsidRPr="009C4517" w14:paraId="290E016C" w14:textId="77777777">
        <w:trPr>
          <w:gridAfter w:val="1"/>
          <w:wAfter w:w="54" w:type="dxa"/>
          <w:cantSplit/>
        </w:trPr>
        <w:tc>
          <w:tcPr>
            <w:tcW w:w="927" w:type="dxa"/>
            <w:vMerge/>
            <w:tcBorders>
              <w:top w:val="double" w:sz="4" w:space="0" w:color="auto"/>
              <w:left w:val="double" w:sz="4" w:space="0" w:color="auto"/>
              <w:bottom w:val="double" w:sz="4" w:space="0" w:color="auto"/>
              <w:right w:val="double" w:sz="4" w:space="0" w:color="auto"/>
            </w:tcBorders>
          </w:tcPr>
          <w:p w14:paraId="07882E06" w14:textId="77777777" w:rsidR="00C533E1" w:rsidRPr="009C4517" w:rsidRDefault="00C533E1">
            <w:pPr>
              <w:spacing w:line="57" w:lineRule="exact"/>
              <w:jc w:val="both"/>
              <w:rPr>
                <w:sz w:val="18"/>
              </w:rPr>
            </w:pPr>
          </w:p>
        </w:tc>
        <w:tc>
          <w:tcPr>
            <w:tcW w:w="6453" w:type="dxa"/>
            <w:gridSpan w:val="8"/>
            <w:vMerge/>
            <w:tcBorders>
              <w:top w:val="double" w:sz="4" w:space="0" w:color="auto"/>
              <w:left w:val="double" w:sz="4" w:space="0" w:color="auto"/>
              <w:bottom w:val="double" w:sz="4" w:space="0" w:color="auto"/>
              <w:right w:val="double" w:sz="4" w:space="0" w:color="auto"/>
            </w:tcBorders>
          </w:tcPr>
          <w:p w14:paraId="0E5A537B" w14:textId="77777777" w:rsidR="00C533E1" w:rsidRPr="009C4517" w:rsidRDefault="00C533E1">
            <w:pPr>
              <w:spacing w:line="57" w:lineRule="exact"/>
              <w:jc w:val="both"/>
              <w:rPr>
                <w:sz w:val="18"/>
              </w:rPr>
            </w:pPr>
          </w:p>
        </w:tc>
        <w:tc>
          <w:tcPr>
            <w:tcW w:w="210" w:type="dxa"/>
            <w:vMerge/>
            <w:tcBorders>
              <w:left w:val="double" w:sz="4" w:space="0" w:color="auto"/>
              <w:bottom w:val="single" w:sz="4" w:space="0" w:color="FFFFFF"/>
              <w:right w:val="double" w:sz="4" w:space="0" w:color="auto"/>
            </w:tcBorders>
          </w:tcPr>
          <w:p w14:paraId="3A414B1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283" w:type="dxa"/>
            <w:tcBorders>
              <w:top w:val="single" w:sz="7" w:space="0" w:color="000000"/>
              <w:left w:val="nil"/>
              <w:bottom w:val="single" w:sz="7" w:space="0" w:color="000000"/>
              <w:right w:val="single" w:sz="7" w:space="0" w:color="000000"/>
            </w:tcBorders>
          </w:tcPr>
          <w:p w14:paraId="75EB3833" w14:textId="77777777" w:rsidR="00C533E1" w:rsidRPr="009C4517" w:rsidRDefault="00C533E1">
            <w:pPr>
              <w:spacing w:line="115" w:lineRule="exact"/>
              <w:jc w:val="both"/>
              <w:rPr>
                <w:sz w:val="18"/>
              </w:rPr>
            </w:pPr>
          </w:p>
          <w:p w14:paraId="5BD80439"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2693" w:type="dxa"/>
            <w:gridSpan w:val="2"/>
            <w:tcBorders>
              <w:top w:val="single" w:sz="7" w:space="0" w:color="000000"/>
              <w:left w:val="single" w:sz="7" w:space="0" w:color="000000"/>
              <w:bottom w:val="single" w:sz="7" w:space="0" w:color="000000"/>
              <w:right w:val="double" w:sz="4" w:space="0" w:color="auto"/>
            </w:tcBorders>
          </w:tcPr>
          <w:p w14:paraId="0926D6C0" w14:textId="77777777" w:rsidR="00C533E1" w:rsidRPr="009C4517" w:rsidRDefault="00C533E1">
            <w:pPr>
              <w:spacing w:line="115" w:lineRule="exact"/>
              <w:jc w:val="both"/>
              <w:rPr>
                <w:sz w:val="18"/>
              </w:rPr>
            </w:pPr>
          </w:p>
          <w:p w14:paraId="320947A3"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Overhead Line</w:t>
            </w:r>
          </w:p>
        </w:tc>
      </w:tr>
      <w:tr w:rsidR="00C533E1" w:rsidRPr="009C4517" w14:paraId="776EA81C" w14:textId="77777777">
        <w:trPr>
          <w:gridAfter w:val="1"/>
          <w:wAfter w:w="54" w:type="dxa"/>
          <w:cantSplit/>
        </w:trPr>
        <w:tc>
          <w:tcPr>
            <w:tcW w:w="927" w:type="dxa"/>
            <w:vMerge/>
            <w:tcBorders>
              <w:top w:val="double" w:sz="4" w:space="0" w:color="auto"/>
              <w:left w:val="double" w:sz="4" w:space="0" w:color="auto"/>
              <w:bottom w:val="double" w:sz="4" w:space="0" w:color="auto"/>
              <w:right w:val="double" w:sz="4" w:space="0" w:color="auto"/>
            </w:tcBorders>
          </w:tcPr>
          <w:p w14:paraId="19595179"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6453" w:type="dxa"/>
            <w:gridSpan w:val="8"/>
            <w:vMerge/>
            <w:tcBorders>
              <w:top w:val="double" w:sz="4" w:space="0" w:color="auto"/>
              <w:left w:val="double" w:sz="4" w:space="0" w:color="auto"/>
              <w:bottom w:val="double" w:sz="4" w:space="0" w:color="auto"/>
              <w:right w:val="double" w:sz="4" w:space="0" w:color="auto"/>
            </w:tcBorders>
          </w:tcPr>
          <w:p w14:paraId="12973C24"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0" w:type="dxa"/>
            <w:vMerge/>
            <w:tcBorders>
              <w:left w:val="double" w:sz="4" w:space="0" w:color="auto"/>
              <w:bottom w:val="single" w:sz="4" w:space="0" w:color="FFFFFF"/>
              <w:right w:val="double" w:sz="4" w:space="0" w:color="auto"/>
            </w:tcBorders>
          </w:tcPr>
          <w:p w14:paraId="4EEAF8D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2759EA36" w14:textId="77777777" w:rsidR="00C533E1" w:rsidRPr="009C4517" w:rsidRDefault="00C533E1">
            <w:pPr>
              <w:spacing w:line="57" w:lineRule="exact"/>
              <w:jc w:val="both"/>
            </w:pPr>
          </w:p>
          <w:p w14:paraId="3F7AEEB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6A258952" w14:textId="77777777" w:rsidR="00C533E1" w:rsidRPr="009C4517" w:rsidRDefault="00C533E1">
            <w:pPr>
              <w:spacing w:line="57" w:lineRule="exact"/>
              <w:jc w:val="both"/>
              <w:rPr>
                <w:sz w:val="18"/>
              </w:rPr>
            </w:pPr>
          </w:p>
          <w:p w14:paraId="3D1205A0"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Cable</w:t>
            </w:r>
          </w:p>
        </w:tc>
      </w:tr>
      <w:tr w:rsidR="00C533E1" w:rsidRPr="009C4517" w14:paraId="5E9A4C12" w14:textId="77777777">
        <w:trPr>
          <w:gridAfter w:val="1"/>
          <w:wAfter w:w="54" w:type="dxa"/>
          <w:cantSplit/>
        </w:trPr>
        <w:tc>
          <w:tcPr>
            <w:tcW w:w="927" w:type="dxa"/>
            <w:vMerge/>
            <w:tcBorders>
              <w:top w:val="double" w:sz="4" w:space="0" w:color="auto"/>
              <w:left w:val="double" w:sz="4" w:space="0" w:color="auto"/>
              <w:bottom w:val="double" w:sz="4" w:space="0" w:color="auto"/>
              <w:right w:val="double" w:sz="4" w:space="0" w:color="auto"/>
            </w:tcBorders>
          </w:tcPr>
          <w:p w14:paraId="6B3423F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6453" w:type="dxa"/>
            <w:gridSpan w:val="8"/>
            <w:vMerge/>
            <w:tcBorders>
              <w:top w:val="double" w:sz="4" w:space="0" w:color="auto"/>
              <w:left w:val="double" w:sz="4" w:space="0" w:color="auto"/>
              <w:bottom w:val="double" w:sz="4" w:space="0" w:color="auto"/>
              <w:right w:val="double" w:sz="4" w:space="0" w:color="auto"/>
            </w:tcBorders>
          </w:tcPr>
          <w:p w14:paraId="4A54CD37"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0" w:type="dxa"/>
            <w:vMerge/>
            <w:tcBorders>
              <w:left w:val="double" w:sz="4" w:space="0" w:color="auto"/>
              <w:bottom w:val="single" w:sz="4" w:space="0" w:color="FFFFFF"/>
              <w:right w:val="double" w:sz="4" w:space="0" w:color="auto"/>
            </w:tcBorders>
          </w:tcPr>
          <w:p w14:paraId="32519504"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7ECE92B7" w14:textId="77777777" w:rsidR="00C533E1" w:rsidRPr="009C4517" w:rsidRDefault="00C533E1">
            <w:pPr>
              <w:spacing w:line="57" w:lineRule="exact"/>
              <w:jc w:val="both"/>
            </w:pPr>
          </w:p>
          <w:p w14:paraId="55DF75A2"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78B0AB21" w14:textId="77777777" w:rsidR="00C533E1" w:rsidRPr="009C4517" w:rsidRDefault="00C533E1">
            <w:pPr>
              <w:spacing w:line="57" w:lineRule="exact"/>
              <w:jc w:val="both"/>
              <w:rPr>
                <w:sz w:val="18"/>
              </w:rPr>
            </w:pPr>
          </w:p>
          <w:p w14:paraId="2CA204AE"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Protection</w:t>
            </w:r>
          </w:p>
        </w:tc>
      </w:tr>
      <w:tr w:rsidR="00C533E1" w:rsidRPr="009C4517" w14:paraId="2B06D660" w14:textId="77777777">
        <w:trPr>
          <w:gridAfter w:val="1"/>
          <w:wAfter w:w="54" w:type="dxa"/>
          <w:cantSplit/>
        </w:trPr>
        <w:tc>
          <w:tcPr>
            <w:tcW w:w="7380" w:type="dxa"/>
            <w:gridSpan w:val="9"/>
            <w:tcBorders>
              <w:left w:val="double" w:sz="4" w:space="0" w:color="FFFFFF"/>
              <w:bottom w:val="double" w:sz="4" w:space="0" w:color="auto"/>
              <w:right w:val="double" w:sz="4" w:space="0" w:color="FFFFFF"/>
            </w:tcBorders>
          </w:tcPr>
          <w:p w14:paraId="6065259B" w14:textId="77777777" w:rsidR="00C533E1" w:rsidRPr="009C4517" w:rsidRDefault="00C533E1">
            <w:pPr>
              <w:spacing w:line="57" w:lineRule="exact"/>
              <w:jc w:val="both"/>
            </w:pPr>
          </w:p>
          <w:p w14:paraId="236087B2"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0" w:type="dxa"/>
            <w:tcBorders>
              <w:left w:val="double" w:sz="4" w:space="0" w:color="FFFFFF"/>
              <w:right w:val="double" w:sz="4" w:space="0" w:color="auto"/>
            </w:tcBorders>
          </w:tcPr>
          <w:p w14:paraId="49429014" w14:textId="77777777" w:rsidR="00C533E1" w:rsidRPr="009C4517" w:rsidRDefault="00C533E1">
            <w:pPr>
              <w:spacing w:line="57" w:lineRule="exact"/>
              <w:jc w:val="both"/>
            </w:pPr>
          </w:p>
          <w:p w14:paraId="199E35FF"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658A2C3C" w14:textId="77777777" w:rsidR="00C533E1" w:rsidRPr="009C4517" w:rsidRDefault="00C533E1">
            <w:pPr>
              <w:spacing w:line="57" w:lineRule="exact"/>
              <w:jc w:val="both"/>
            </w:pPr>
          </w:p>
          <w:p w14:paraId="00CFE745"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42E80401" w14:textId="77777777" w:rsidR="00C533E1" w:rsidRPr="009C4517" w:rsidRDefault="00C533E1">
            <w:pPr>
              <w:spacing w:line="57" w:lineRule="exact"/>
              <w:jc w:val="both"/>
              <w:rPr>
                <w:sz w:val="18"/>
              </w:rPr>
            </w:pPr>
          </w:p>
          <w:p w14:paraId="59EE6E35"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Reactors</w:t>
            </w:r>
          </w:p>
        </w:tc>
      </w:tr>
      <w:tr w:rsidR="00C533E1" w:rsidRPr="009C4517" w14:paraId="55131A21" w14:textId="77777777">
        <w:trPr>
          <w:gridAfter w:val="1"/>
          <w:wAfter w:w="54" w:type="dxa"/>
          <w:cantSplit/>
        </w:trPr>
        <w:tc>
          <w:tcPr>
            <w:tcW w:w="1350" w:type="dxa"/>
            <w:gridSpan w:val="2"/>
            <w:tcBorders>
              <w:top w:val="double" w:sz="4" w:space="0" w:color="000000"/>
              <w:left w:val="double" w:sz="4" w:space="0" w:color="auto"/>
              <w:bottom w:val="single" w:sz="2" w:space="0" w:color="000000"/>
              <w:right w:val="single" w:sz="2" w:space="0" w:color="000000"/>
            </w:tcBorders>
          </w:tcPr>
          <w:p w14:paraId="405AE2AA" w14:textId="77777777" w:rsidR="00C533E1" w:rsidRPr="009C4517" w:rsidRDefault="00C533E1">
            <w:pPr>
              <w:spacing w:line="86" w:lineRule="exact"/>
              <w:jc w:val="both"/>
            </w:pPr>
          </w:p>
          <w:p w14:paraId="79B659AA" w14:textId="77777777" w:rsidR="00C533E1" w:rsidRPr="009C4517" w:rsidRDefault="00C533E1">
            <w:pPr>
              <w:tabs>
                <w:tab w:val="left" w:pos="-1800"/>
                <w:tab w:val="left" w:pos="-1080"/>
                <w:tab w:val="left" w:pos="-360"/>
                <w:tab w:val="left" w:pos="360"/>
                <w:tab w:val="left" w:pos="413"/>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ab/>
            </w:r>
          </w:p>
        </w:tc>
        <w:tc>
          <w:tcPr>
            <w:tcW w:w="995" w:type="dxa"/>
            <w:gridSpan w:val="2"/>
            <w:tcBorders>
              <w:top w:val="double" w:sz="4" w:space="0" w:color="000000"/>
              <w:left w:val="nil"/>
              <w:bottom w:val="single" w:sz="4" w:space="0" w:color="000000"/>
              <w:right w:val="single" w:sz="4" w:space="0" w:color="000000"/>
            </w:tcBorders>
          </w:tcPr>
          <w:p w14:paraId="639ABAA7" w14:textId="77777777" w:rsidR="00C533E1" w:rsidRPr="009C4517" w:rsidRDefault="00C533E1">
            <w:pPr>
              <w:spacing w:line="86" w:lineRule="exact"/>
              <w:jc w:val="both"/>
            </w:pPr>
          </w:p>
          <w:p w14:paraId="41F78816"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Date</w:t>
            </w:r>
          </w:p>
        </w:tc>
        <w:tc>
          <w:tcPr>
            <w:tcW w:w="850" w:type="dxa"/>
            <w:tcBorders>
              <w:top w:val="double" w:sz="7" w:space="0" w:color="000000"/>
              <w:left w:val="nil"/>
              <w:bottom w:val="single" w:sz="7" w:space="0" w:color="000000"/>
            </w:tcBorders>
          </w:tcPr>
          <w:p w14:paraId="502C91A7" w14:textId="77777777" w:rsidR="00C533E1" w:rsidRPr="009C4517" w:rsidRDefault="00C533E1">
            <w:pPr>
              <w:spacing w:line="86" w:lineRule="exact"/>
              <w:jc w:val="both"/>
            </w:pPr>
          </w:p>
          <w:p w14:paraId="58DC8F74"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Time</w:t>
            </w:r>
          </w:p>
        </w:tc>
        <w:tc>
          <w:tcPr>
            <w:tcW w:w="1985" w:type="dxa"/>
            <w:tcBorders>
              <w:top w:val="double" w:sz="7" w:space="0" w:color="000000"/>
              <w:left w:val="single" w:sz="7" w:space="0" w:color="000000"/>
              <w:bottom w:val="single" w:sz="7" w:space="0" w:color="000000"/>
            </w:tcBorders>
          </w:tcPr>
          <w:p w14:paraId="2078428A"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Issued on behalf of T.O.</w:t>
            </w:r>
          </w:p>
        </w:tc>
        <w:tc>
          <w:tcPr>
            <w:tcW w:w="2126" w:type="dxa"/>
            <w:gridSpan w:val="2"/>
            <w:tcBorders>
              <w:top w:val="double" w:sz="4" w:space="0" w:color="000000"/>
              <w:left w:val="single" w:sz="2" w:space="0" w:color="000000"/>
              <w:bottom w:val="single" w:sz="7" w:space="0" w:color="000000"/>
              <w:right w:val="double" w:sz="4" w:space="0" w:color="auto"/>
            </w:tcBorders>
          </w:tcPr>
          <w:p w14:paraId="409D631A" w14:textId="0725B910" w:rsidR="00C533E1" w:rsidRPr="009C4517" w:rsidRDefault="00C533E1" w:rsidP="007134E5">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 xml:space="preserve">Acknowledged on behalf of </w:t>
            </w:r>
            <w:r w:rsidR="0067122E">
              <w:t>The Company</w:t>
            </w:r>
          </w:p>
        </w:tc>
        <w:tc>
          <w:tcPr>
            <w:tcW w:w="284" w:type="dxa"/>
            <w:gridSpan w:val="2"/>
            <w:vMerge w:val="restart"/>
            <w:tcBorders>
              <w:top w:val="single" w:sz="2" w:space="0" w:color="FFFFFF"/>
              <w:left w:val="nil"/>
              <w:bottom w:val="double" w:sz="4" w:space="0" w:color="auto"/>
              <w:right w:val="double" w:sz="4" w:space="0" w:color="auto"/>
            </w:tcBorders>
          </w:tcPr>
          <w:p w14:paraId="70EFB469"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36E9036D" w14:textId="77777777" w:rsidR="00C533E1" w:rsidRPr="009C4517" w:rsidRDefault="00C533E1">
            <w:pPr>
              <w:spacing w:line="86" w:lineRule="exact"/>
              <w:jc w:val="both"/>
            </w:pPr>
          </w:p>
          <w:p w14:paraId="24353A00"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28FEDDD4" w14:textId="77777777" w:rsidR="00C533E1" w:rsidRPr="009C4517" w:rsidRDefault="00C533E1">
            <w:pPr>
              <w:spacing w:line="86" w:lineRule="exact"/>
              <w:jc w:val="both"/>
              <w:rPr>
                <w:sz w:val="18"/>
              </w:rPr>
            </w:pPr>
          </w:p>
          <w:p w14:paraId="5490E0F6"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Substation Auxiliaries</w:t>
            </w:r>
          </w:p>
        </w:tc>
      </w:tr>
      <w:tr w:rsidR="00C533E1" w:rsidRPr="009C4517" w14:paraId="1D16425B" w14:textId="77777777">
        <w:trPr>
          <w:gridAfter w:val="1"/>
          <w:wAfter w:w="54" w:type="dxa"/>
          <w:cantSplit/>
        </w:trPr>
        <w:tc>
          <w:tcPr>
            <w:tcW w:w="1350" w:type="dxa"/>
            <w:gridSpan w:val="2"/>
            <w:vMerge w:val="restart"/>
            <w:tcBorders>
              <w:left w:val="double" w:sz="4" w:space="0" w:color="auto"/>
              <w:right w:val="single" w:sz="2" w:space="0" w:color="000000"/>
            </w:tcBorders>
            <w:vAlign w:val="center"/>
          </w:tcPr>
          <w:p w14:paraId="58DE38E1" w14:textId="77777777" w:rsidR="00C533E1" w:rsidRPr="009C4517" w:rsidRDefault="00C533E1">
            <w:pPr>
              <w:spacing w:line="57" w:lineRule="exact"/>
              <w:jc w:val="both"/>
            </w:pPr>
          </w:p>
          <w:p w14:paraId="60390839"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Issue</w:t>
            </w:r>
          </w:p>
        </w:tc>
        <w:tc>
          <w:tcPr>
            <w:tcW w:w="995" w:type="dxa"/>
            <w:gridSpan w:val="2"/>
            <w:tcBorders>
              <w:top w:val="single" w:sz="7" w:space="0" w:color="000000"/>
              <w:left w:val="nil"/>
              <w:bottom w:val="single" w:sz="4" w:space="0" w:color="auto"/>
            </w:tcBorders>
          </w:tcPr>
          <w:p w14:paraId="06FD4F8C" w14:textId="77777777" w:rsidR="00C533E1" w:rsidRPr="009C4517" w:rsidRDefault="00C533E1">
            <w:pPr>
              <w:spacing w:line="57" w:lineRule="exact"/>
              <w:jc w:val="both"/>
            </w:pPr>
          </w:p>
          <w:p w14:paraId="3EE1635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850" w:type="dxa"/>
            <w:tcBorders>
              <w:top w:val="single" w:sz="7" w:space="0" w:color="000000"/>
              <w:left w:val="single" w:sz="7" w:space="0" w:color="000000"/>
              <w:bottom w:val="single" w:sz="4" w:space="0" w:color="auto"/>
            </w:tcBorders>
          </w:tcPr>
          <w:p w14:paraId="67AD8E6C" w14:textId="77777777" w:rsidR="00C533E1" w:rsidRPr="009C4517" w:rsidRDefault="00C533E1">
            <w:pPr>
              <w:spacing w:line="57" w:lineRule="exact"/>
              <w:jc w:val="both"/>
            </w:pPr>
          </w:p>
          <w:p w14:paraId="083DA273"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1985" w:type="dxa"/>
            <w:tcBorders>
              <w:top w:val="single" w:sz="7" w:space="0" w:color="000000"/>
              <w:left w:val="single" w:sz="7" w:space="0" w:color="000000"/>
              <w:bottom w:val="single" w:sz="4" w:space="0" w:color="auto"/>
            </w:tcBorders>
          </w:tcPr>
          <w:p w14:paraId="3F8DC7C1" w14:textId="77777777" w:rsidR="00C533E1" w:rsidRPr="009C4517" w:rsidRDefault="00C533E1">
            <w:pPr>
              <w:spacing w:line="57" w:lineRule="exact"/>
              <w:jc w:val="both"/>
            </w:pPr>
          </w:p>
          <w:p w14:paraId="3D3516DF"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26" w:type="dxa"/>
            <w:gridSpan w:val="2"/>
            <w:tcBorders>
              <w:top w:val="single" w:sz="7" w:space="0" w:color="000000"/>
              <w:left w:val="single" w:sz="2" w:space="0" w:color="000000"/>
              <w:bottom w:val="single" w:sz="4" w:space="0" w:color="auto"/>
              <w:right w:val="double" w:sz="4" w:space="0" w:color="auto"/>
            </w:tcBorders>
            <w:shd w:val="thinDiagStripe" w:color="auto" w:fill="auto"/>
          </w:tcPr>
          <w:p w14:paraId="38BB4819" w14:textId="77777777" w:rsidR="00C533E1" w:rsidRPr="009C4517" w:rsidRDefault="00C533E1">
            <w:pPr>
              <w:spacing w:line="57" w:lineRule="exact"/>
              <w:jc w:val="both"/>
            </w:pPr>
          </w:p>
          <w:p w14:paraId="03C9ADD1"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4" w:type="dxa"/>
            <w:gridSpan w:val="2"/>
            <w:vMerge/>
            <w:tcBorders>
              <w:left w:val="nil"/>
              <w:bottom w:val="double" w:sz="4" w:space="0" w:color="auto"/>
              <w:right w:val="double" w:sz="4" w:space="0" w:color="auto"/>
            </w:tcBorders>
          </w:tcPr>
          <w:p w14:paraId="6B1DF062"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769BC80C" w14:textId="77777777" w:rsidR="00C533E1" w:rsidRPr="009C4517" w:rsidRDefault="00C533E1">
            <w:pPr>
              <w:spacing w:line="57" w:lineRule="exact"/>
              <w:jc w:val="both"/>
            </w:pPr>
          </w:p>
          <w:p w14:paraId="51567CA7"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7DF8FC17" w14:textId="77777777" w:rsidR="00C533E1" w:rsidRPr="009C4517" w:rsidRDefault="00C533E1">
            <w:pPr>
              <w:spacing w:line="57" w:lineRule="exact"/>
              <w:jc w:val="both"/>
              <w:rPr>
                <w:sz w:val="18"/>
              </w:rPr>
            </w:pPr>
          </w:p>
          <w:p w14:paraId="53EBEDFF"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SVCs / MSCs / Synch Comps</w:t>
            </w:r>
          </w:p>
        </w:tc>
      </w:tr>
      <w:tr w:rsidR="00C533E1" w:rsidRPr="009C4517" w14:paraId="7400EB50" w14:textId="77777777">
        <w:trPr>
          <w:gridAfter w:val="1"/>
          <w:wAfter w:w="54" w:type="dxa"/>
          <w:cantSplit/>
        </w:trPr>
        <w:tc>
          <w:tcPr>
            <w:tcW w:w="1350" w:type="dxa"/>
            <w:gridSpan w:val="2"/>
            <w:vMerge/>
            <w:tcBorders>
              <w:left w:val="double" w:sz="4" w:space="0" w:color="auto"/>
              <w:right w:val="single" w:sz="2" w:space="0" w:color="000000"/>
            </w:tcBorders>
          </w:tcPr>
          <w:p w14:paraId="79FC540E"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995" w:type="dxa"/>
            <w:gridSpan w:val="2"/>
            <w:tcBorders>
              <w:top w:val="single" w:sz="4" w:space="0" w:color="auto"/>
              <w:left w:val="nil"/>
              <w:bottom w:val="single" w:sz="7" w:space="0" w:color="000000"/>
            </w:tcBorders>
          </w:tcPr>
          <w:p w14:paraId="6031835D"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850" w:type="dxa"/>
            <w:tcBorders>
              <w:top w:val="single" w:sz="4" w:space="0" w:color="auto"/>
              <w:left w:val="single" w:sz="7" w:space="0" w:color="000000"/>
              <w:bottom w:val="single" w:sz="7" w:space="0" w:color="000000"/>
            </w:tcBorders>
          </w:tcPr>
          <w:p w14:paraId="66895E60"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1985" w:type="dxa"/>
            <w:tcBorders>
              <w:top w:val="single" w:sz="4" w:space="0" w:color="auto"/>
              <w:left w:val="single" w:sz="7" w:space="0" w:color="000000"/>
              <w:bottom w:val="single" w:sz="7" w:space="0" w:color="000000"/>
            </w:tcBorders>
            <w:shd w:val="thinDiagStripe" w:color="auto" w:fill="auto"/>
          </w:tcPr>
          <w:p w14:paraId="3EF66FAD"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26" w:type="dxa"/>
            <w:gridSpan w:val="2"/>
            <w:tcBorders>
              <w:top w:val="single" w:sz="4" w:space="0" w:color="auto"/>
              <w:left w:val="single" w:sz="2" w:space="0" w:color="000000"/>
              <w:bottom w:val="single" w:sz="7" w:space="0" w:color="000000"/>
              <w:right w:val="double" w:sz="4" w:space="0" w:color="auto"/>
            </w:tcBorders>
          </w:tcPr>
          <w:p w14:paraId="0F2721C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4" w:type="dxa"/>
            <w:gridSpan w:val="2"/>
            <w:vMerge/>
            <w:tcBorders>
              <w:left w:val="nil"/>
              <w:bottom w:val="double" w:sz="4" w:space="0" w:color="auto"/>
              <w:right w:val="double" w:sz="4" w:space="0" w:color="auto"/>
            </w:tcBorders>
          </w:tcPr>
          <w:p w14:paraId="6B47B8A4"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39835441" w14:textId="77777777" w:rsidR="00C533E1" w:rsidRPr="009C4517" w:rsidRDefault="00C533E1">
            <w:pPr>
              <w:spacing w:line="57" w:lineRule="exact"/>
              <w:jc w:val="both"/>
            </w:pPr>
          </w:p>
          <w:p w14:paraId="7E441202"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1473D31C" w14:textId="77777777" w:rsidR="00C533E1" w:rsidRPr="009C4517" w:rsidRDefault="00C533E1">
            <w:pPr>
              <w:spacing w:line="57" w:lineRule="exact"/>
              <w:jc w:val="both"/>
              <w:rPr>
                <w:sz w:val="18"/>
              </w:rPr>
            </w:pPr>
          </w:p>
          <w:p w14:paraId="3A76A0BB"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Transformers / Quad Boosters</w:t>
            </w:r>
          </w:p>
        </w:tc>
      </w:tr>
      <w:tr w:rsidR="00C533E1" w:rsidRPr="009C4517" w14:paraId="72BFA39A" w14:textId="77777777">
        <w:trPr>
          <w:gridAfter w:val="1"/>
          <w:wAfter w:w="54" w:type="dxa"/>
          <w:cantSplit/>
        </w:trPr>
        <w:tc>
          <w:tcPr>
            <w:tcW w:w="1350" w:type="dxa"/>
            <w:gridSpan w:val="2"/>
            <w:vMerge w:val="restart"/>
            <w:tcBorders>
              <w:top w:val="single" w:sz="2" w:space="0" w:color="000000"/>
              <w:left w:val="double" w:sz="4" w:space="0" w:color="auto"/>
              <w:right w:val="single" w:sz="4" w:space="0" w:color="auto"/>
            </w:tcBorders>
            <w:vAlign w:val="center"/>
          </w:tcPr>
          <w:p w14:paraId="625063E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8"/>
              </w:rPr>
            </w:pPr>
            <w:r w:rsidRPr="009C4517">
              <w:t>Cancellation</w:t>
            </w:r>
          </w:p>
        </w:tc>
        <w:tc>
          <w:tcPr>
            <w:tcW w:w="995" w:type="dxa"/>
            <w:gridSpan w:val="2"/>
            <w:tcBorders>
              <w:top w:val="single" w:sz="7" w:space="0" w:color="000000"/>
              <w:left w:val="nil"/>
              <w:bottom w:val="single" w:sz="4" w:space="0" w:color="auto"/>
            </w:tcBorders>
          </w:tcPr>
          <w:p w14:paraId="4115A142" w14:textId="77777777" w:rsidR="00C533E1" w:rsidRPr="009C4517" w:rsidRDefault="00C533E1">
            <w:pPr>
              <w:spacing w:line="57" w:lineRule="exact"/>
              <w:jc w:val="both"/>
              <w:rPr>
                <w:sz w:val="8"/>
              </w:rPr>
            </w:pPr>
          </w:p>
          <w:p w14:paraId="75D842FB"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850" w:type="dxa"/>
            <w:tcBorders>
              <w:top w:val="single" w:sz="7" w:space="0" w:color="000000"/>
              <w:left w:val="single" w:sz="7" w:space="0" w:color="000000"/>
              <w:bottom w:val="single" w:sz="4" w:space="0" w:color="auto"/>
            </w:tcBorders>
          </w:tcPr>
          <w:p w14:paraId="048E8781" w14:textId="77777777" w:rsidR="00C533E1" w:rsidRPr="009C4517" w:rsidRDefault="00C533E1">
            <w:pPr>
              <w:spacing w:line="57" w:lineRule="exact"/>
              <w:jc w:val="both"/>
              <w:rPr>
                <w:sz w:val="8"/>
              </w:rPr>
            </w:pPr>
          </w:p>
          <w:p w14:paraId="6AF11E20"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1985" w:type="dxa"/>
            <w:tcBorders>
              <w:top w:val="single" w:sz="7" w:space="0" w:color="000000"/>
              <w:left w:val="single" w:sz="7" w:space="0" w:color="000000"/>
              <w:bottom w:val="single" w:sz="4" w:space="0" w:color="auto"/>
            </w:tcBorders>
          </w:tcPr>
          <w:p w14:paraId="3F1DAFA8" w14:textId="77777777" w:rsidR="00C533E1" w:rsidRPr="009C4517" w:rsidRDefault="00C533E1">
            <w:pPr>
              <w:spacing w:line="57" w:lineRule="exact"/>
              <w:jc w:val="both"/>
              <w:rPr>
                <w:sz w:val="8"/>
              </w:rPr>
            </w:pPr>
          </w:p>
          <w:p w14:paraId="70E88796"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2126" w:type="dxa"/>
            <w:gridSpan w:val="2"/>
            <w:tcBorders>
              <w:top w:val="single" w:sz="7" w:space="0" w:color="000000"/>
              <w:left w:val="single" w:sz="2" w:space="0" w:color="000000"/>
              <w:right w:val="double" w:sz="4" w:space="0" w:color="auto"/>
            </w:tcBorders>
            <w:shd w:val="thinDiagStripe" w:color="auto" w:fill="auto"/>
          </w:tcPr>
          <w:p w14:paraId="23A6713E" w14:textId="77777777" w:rsidR="00C533E1" w:rsidRPr="009C4517" w:rsidRDefault="00C533E1">
            <w:pPr>
              <w:spacing w:line="57" w:lineRule="exact"/>
              <w:jc w:val="both"/>
              <w:rPr>
                <w:sz w:val="8"/>
              </w:rPr>
            </w:pPr>
          </w:p>
          <w:p w14:paraId="435312CB"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284" w:type="dxa"/>
            <w:gridSpan w:val="2"/>
            <w:vMerge/>
            <w:tcBorders>
              <w:left w:val="nil"/>
              <w:bottom w:val="double" w:sz="4" w:space="0" w:color="auto"/>
              <w:right w:val="double" w:sz="4" w:space="0" w:color="auto"/>
            </w:tcBorders>
          </w:tcPr>
          <w:p w14:paraId="6504C33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283" w:type="dxa"/>
            <w:tcBorders>
              <w:top w:val="single" w:sz="7" w:space="0" w:color="000000"/>
              <w:left w:val="nil"/>
              <w:bottom w:val="double" w:sz="4" w:space="0" w:color="auto"/>
              <w:right w:val="single" w:sz="7" w:space="0" w:color="000000"/>
            </w:tcBorders>
          </w:tcPr>
          <w:p w14:paraId="02C23482" w14:textId="77777777" w:rsidR="00C533E1" w:rsidRPr="009C4517" w:rsidRDefault="00C533E1">
            <w:pPr>
              <w:spacing w:line="57" w:lineRule="exact"/>
              <w:jc w:val="both"/>
              <w:rPr>
                <w:sz w:val="8"/>
              </w:rPr>
            </w:pPr>
          </w:p>
          <w:p w14:paraId="6F6507AF"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2693" w:type="dxa"/>
            <w:gridSpan w:val="2"/>
            <w:tcBorders>
              <w:top w:val="single" w:sz="7" w:space="0" w:color="000000"/>
              <w:left w:val="single" w:sz="7" w:space="0" w:color="000000"/>
              <w:bottom w:val="double" w:sz="4" w:space="0" w:color="auto"/>
              <w:right w:val="double" w:sz="4" w:space="0" w:color="auto"/>
            </w:tcBorders>
          </w:tcPr>
          <w:p w14:paraId="11E4C814" w14:textId="77777777" w:rsidR="00C533E1" w:rsidRPr="009C4517" w:rsidRDefault="00C533E1">
            <w:pPr>
              <w:spacing w:line="57" w:lineRule="exact"/>
              <w:jc w:val="both"/>
              <w:rPr>
                <w:sz w:val="18"/>
              </w:rPr>
            </w:pPr>
          </w:p>
          <w:p w14:paraId="10DC694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 xml:space="preserve"> Others</w:t>
            </w:r>
          </w:p>
        </w:tc>
      </w:tr>
      <w:tr w:rsidR="00C533E1" w:rsidRPr="009C4517" w14:paraId="2D59A035" w14:textId="77777777">
        <w:trPr>
          <w:gridAfter w:val="1"/>
          <w:wAfter w:w="54" w:type="dxa"/>
          <w:cantSplit/>
        </w:trPr>
        <w:tc>
          <w:tcPr>
            <w:tcW w:w="1350" w:type="dxa"/>
            <w:gridSpan w:val="2"/>
            <w:vMerge/>
            <w:tcBorders>
              <w:left w:val="double" w:sz="4" w:space="0" w:color="auto"/>
              <w:right w:val="single" w:sz="4" w:space="0" w:color="auto"/>
            </w:tcBorders>
          </w:tcPr>
          <w:p w14:paraId="3CF450D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995" w:type="dxa"/>
            <w:gridSpan w:val="2"/>
            <w:tcBorders>
              <w:top w:val="single" w:sz="4" w:space="0" w:color="auto"/>
              <w:left w:val="nil"/>
            </w:tcBorders>
          </w:tcPr>
          <w:p w14:paraId="03CE38BA"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850" w:type="dxa"/>
            <w:tcBorders>
              <w:top w:val="single" w:sz="4" w:space="0" w:color="auto"/>
              <w:left w:val="single" w:sz="7" w:space="0" w:color="000000"/>
            </w:tcBorders>
          </w:tcPr>
          <w:p w14:paraId="1962EB46"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1985" w:type="dxa"/>
            <w:tcBorders>
              <w:top w:val="single" w:sz="4" w:space="0" w:color="auto"/>
              <w:left w:val="single" w:sz="7" w:space="0" w:color="000000"/>
            </w:tcBorders>
            <w:shd w:val="thinDiagStripe" w:color="auto" w:fill="auto"/>
          </w:tcPr>
          <w:p w14:paraId="02E89CA6"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26" w:type="dxa"/>
            <w:gridSpan w:val="2"/>
            <w:tcBorders>
              <w:top w:val="single" w:sz="4" w:space="0" w:color="auto"/>
              <w:left w:val="single" w:sz="2" w:space="0" w:color="000000"/>
              <w:bottom w:val="double" w:sz="4" w:space="0" w:color="auto"/>
              <w:right w:val="double" w:sz="4" w:space="0" w:color="auto"/>
            </w:tcBorders>
          </w:tcPr>
          <w:p w14:paraId="30CE32F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4" w:type="dxa"/>
            <w:gridSpan w:val="2"/>
            <w:vMerge/>
            <w:tcBorders>
              <w:left w:val="double" w:sz="4" w:space="0" w:color="auto"/>
              <w:bottom w:val="double" w:sz="4" w:space="0" w:color="auto"/>
            </w:tcBorders>
          </w:tcPr>
          <w:p w14:paraId="71862371"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976" w:type="dxa"/>
            <w:gridSpan w:val="3"/>
            <w:tcBorders>
              <w:top w:val="double" w:sz="4" w:space="0" w:color="auto"/>
              <w:left w:val="single" w:sz="2" w:space="0" w:color="FFFFFF"/>
              <w:bottom w:val="double" w:sz="4" w:space="0" w:color="auto"/>
              <w:right w:val="single" w:sz="2" w:space="0" w:color="FFFFFF"/>
            </w:tcBorders>
          </w:tcPr>
          <w:p w14:paraId="420AA49B"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r>
      <w:tr w:rsidR="00C533E1" w:rsidRPr="009C4517" w14:paraId="1F59C396" w14:textId="77777777">
        <w:trPr>
          <w:cantSplit/>
          <w:trHeight w:val="438"/>
        </w:trPr>
        <w:tc>
          <w:tcPr>
            <w:tcW w:w="7590" w:type="dxa"/>
            <w:gridSpan w:val="10"/>
            <w:vMerge w:val="restart"/>
            <w:tcBorders>
              <w:top w:val="double" w:sz="4" w:space="0" w:color="auto"/>
              <w:left w:val="double" w:sz="4" w:space="0" w:color="auto"/>
              <w:bottom w:val="double" w:sz="4" w:space="0" w:color="auto"/>
              <w:right w:val="double" w:sz="4" w:space="0" w:color="auto"/>
            </w:tcBorders>
          </w:tcPr>
          <w:p w14:paraId="6263D92F" w14:textId="77777777" w:rsidR="00C533E1" w:rsidRPr="009C4517" w:rsidRDefault="00C533E1">
            <w:pPr>
              <w:spacing w:line="57" w:lineRule="exact"/>
              <w:jc w:val="both"/>
            </w:pPr>
          </w:p>
          <w:p w14:paraId="2B8FC84D"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Service Restoration Proposal - Description</w:t>
            </w:r>
          </w:p>
        </w:tc>
        <w:tc>
          <w:tcPr>
            <w:tcW w:w="567" w:type="dxa"/>
            <w:gridSpan w:val="2"/>
            <w:tcBorders>
              <w:top w:val="double" w:sz="4" w:space="0" w:color="000000"/>
              <w:left w:val="double" w:sz="4" w:space="0" w:color="auto"/>
              <w:right w:val="single" w:sz="2" w:space="0" w:color="000000"/>
            </w:tcBorders>
          </w:tcPr>
          <w:p w14:paraId="4603FED9" w14:textId="77777777" w:rsidR="00C533E1" w:rsidRPr="009C4517" w:rsidRDefault="00C533E1">
            <w:pPr>
              <w:spacing w:line="57" w:lineRule="exact"/>
              <w:jc w:val="both"/>
            </w:pPr>
          </w:p>
          <w:p w14:paraId="2254B29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p>
        </w:tc>
        <w:tc>
          <w:tcPr>
            <w:tcW w:w="2463" w:type="dxa"/>
            <w:gridSpan w:val="2"/>
            <w:tcBorders>
              <w:top w:val="double" w:sz="4" w:space="0" w:color="000000"/>
              <w:left w:val="single" w:sz="2" w:space="0" w:color="000000"/>
              <w:right w:val="double" w:sz="4" w:space="0" w:color="auto"/>
            </w:tcBorders>
            <w:vAlign w:val="center"/>
          </w:tcPr>
          <w:p w14:paraId="2654D41A"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r w:rsidRPr="009C4517">
              <w:rPr>
                <w:sz w:val="18"/>
              </w:rPr>
              <w:t>Immediate Consideration</w:t>
            </w:r>
          </w:p>
        </w:tc>
      </w:tr>
      <w:tr w:rsidR="00C533E1" w:rsidRPr="009C4517" w14:paraId="565279C5" w14:textId="77777777">
        <w:trPr>
          <w:cantSplit/>
          <w:trHeight w:val="406"/>
        </w:trPr>
        <w:tc>
          <w:tcPr>
            <w:tcW w:w="7590" w:type="dxa"/>
            <w:gridSpan w:val="10"/>
            <w:vMerge/>
            <w:tcBorders>
              <w:left w:val="double" w:sz="4" w:space="0" w:color="auto"/>
              <w:bottom w:val="double" w:sz="4" w:space="0" w:color="auto"/>
              <w:right w:val="double" w:sz="4" w:space="0" w:color="auto"/>
            </w:tcBorders>
          </w:tcPr>
          <w:p w14:paraId="51B118A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567" w:type="dxa"/>
            <w:gridSpan w:val="2"/>
            <w:tcBorders>
              <w:top w:val="single" w:sz="4" w:space="0" w:color="auto"/>
              <w:left w:val="double" w:sz="4" w:space="0" w:color="auto"/>
              <w:bottom w:val="single" w:sz="4" w:space="0" w:color="auto"/>
              <w:right w:val="single" w:sz="2" w:space="0" w:color="000000"/>
            </w:tcBorders>
          </w:tcPr>
          <w:p w14:paraId="120C6DC2"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p>
        </w:tc>
        <w:tc>
          <w:tcPr>
            <w:tcW w:w="2463" w:type="dxa"/>
            <w:gridSpan w:val="2"/>
            <w:tcBorders>
              <w:top w:val="single" w:sz="4" w:space="0" w:color="auto"/>
              <w:left w:val="single" w:sz="2" w:space="0" w:color="000000"/>
              <w:bottom w:val="single" w:sz="4" w:space="0" w:color="auto"/>
              <w:right w:val="double" w:sz="4" w:space="0" w:color="auto"/>
            </w:tcBorders>
            <w:vAlign w:val="center"/>
          </w:tcPr>
          <w:p w14:paraId="01DB54D7"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before="60"/>
              <w:jc w:val="both"/>
              <w:rPr>
                <w:sz w:val="18"/>
              </w:rPr>
            </w:pPr>
            <w:r w:rsidRPr="009C4517">
              <w:rPr>
                <w:sz w:val="18"/>
              </w:rPr>
              <w:t>Next Outage</w:t>
            </w:r>
          </w:p>
        </w:tc>
      </w:tr>
      <w:tr w:rsidR="00C533E1" w:rsidRPr="009C4517" w14:paraId="68BC6778" w14:textId="77777777">
        <w:trPr>
          <w:cantSplit/>
          <w:trHeight w:val="414"/>
        </w:trPr>
        <w:tc>
          <w:tcPr>
            <w:tcW w:w="7590" w:type="dxa"/>
            <w:gridSpan w:val="10"/>
            <w:vMerge/>
            <w:tcBorders>
              <w:left w:val="double" w:sz="4" w:space="0" w:color="auto"/>
              <w:bottom w:val="double" w:sz="4" w:space="0" w:color="auto"/>
              <w:right w:val="double" w:sz="4" w:space="0" w:color="auto"/>
            </w:tcBorders>
          </w:tcPr>
          <w:p w14:paraId="35166737"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567" w:type="dxa"/>
            <w:gridSpan w:val="2"/>
            <w:tcBorders>
              <w:top w:val="single" w:sz="4" w:space="0" w:color="auto"/>
              <w:left w:val="double" w:sz="4" w:space="0" w:color="auto"/>
              <w:bottom w:val="double" w:sz="4" w:space="0" w:color="auto"/>
              <w:right w:val="single" w:sz="2" w:space="0" w:color="000000"/>
            </w:tcBorders>
          </w:tcPr>
          <w:p w14:paraId="378281FF"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p>
        </w:tc>
        <w:tc>
          <w:tcPr>
            <w:tcW w:w="2463" w:type="dxa"/>
            <w:gridSpan w:val="2"/>
            <w:tcBorders>
              <w:top w:val="single" w:sz="4" w:space="0" w:color="auto"/>
              <w:left w:val="single" w:sz="2" w:space="0" w:color="000000"/>
              <w:bottom w:val="double" w:sz="4" w:space="0" w:color="auto"/>
              <w:right w:val="double" w:sz="4" w:space="0" w:color="auto"/>
            </w:tcBorders>
            <w:vAlign w:val="center"/>
          </w:tcPr>
          <w:p w14:paraId="24C1E563" w14:textId="77777777" w:rsidR="00C533E1" w:rsidRPr="009C4517" w:rsidRDefault="00C533E1">
            <w:pPr>
              <w:spacing w:line="57" w:lineRule="exact"/>
              <w:jc w:val="both"/>
              <w:rPr>
                <w:sz w:val="18"/>
              </w:rPr>
            </w:pPr>
          </w:p>
          <w:p w14:paraId="3D89C0F6"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r w:rsidRPr="009C4517">
              <w:rPr>
                <w:sz w:val="18"/>
              </w:rPr>
              <w:t>Permanent</w:t>
            </w:r>
          </w:p>
        </w:tc>
      </w:tr>
    </w:tbl>
    <w:p w14:paraId="1EDA5916"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360" w:right="-154"/>
        <w:jc w:val="both"/>
      </w:pPr>
    </w:p>
    <w:p w14:paraId="39986973"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360" w:right="-154"/>
        <w:jc w:val="both"/>
      </w:pPr>
      <w:r w:rsidRPr="009C4517">
        <w:br w:type="page"/>
      </w:r>
    </w:p>
    <w:tbl>
      <w:tblPr>
        <w:tblW w:w="0" w:type="auto"/>
        <w:tblInd w:w="-240" w:type="dxa"/>
        <w:tblBorders>
          <w:top w:val="double" w:sz="4" w:space="0" w:color="auto"/>
          <w:left w:val="double" w:sz="4" w:space="0" w:color="auto"/>
          <w:bottom w:val="double" w:sz="4" w:space="0" w:color="auto"/>
          <w:right w:val="double" w:sz="4" w:space="0" w:color="auto"/>
          <w:insideH w:val="single" w:sz="8" w:space="0" w:color="000000"/>
          <w:insideV w:val="double" w:sz="4" w:space="0" w:color="auto"/>
        </w:tblBorders>
        <w:tblLayout w:type="fixed"/>
        <w:tblCellMar>
          <w:left w:w="120" w:type="dxa"/>
          <w:right w:w="120" w:type="dxa"/>
        </w:tblCellMar>
        <w:tblLook w:val="0000" w:firstRow="0" w:lastRow="0" w:firstColumn="0" w:lastColumn="0" w:noHBand="0" w:noVBand="0"/>
      </w:tblPr>
      <w:tblGrid>
        <w:gridCol w:w="10620"/>
      </w:tblGrid>
      <w:tr w:rsidR="00C533E1" w:rsidRPr="009C4517" w14:paraId="7F57487A" w14:textId="77777777">
        <w:tc>
          <w:tcPr>
            <w:tcW w:w="10620" w:type="dxa"/>
          </w:tcPr>
          <w:p w14:paraId="27122D0E"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4"/>
              </w:rPr>
            </w:pPr>
            <w:r w:rsidRPr="009C4517">
              <w:rPr>
                <w:b/>
                <w:sz w:val="24"/>
              </w:rPr>
              <w:lastRenderedPageBreak/>
              <w:t>Description of OCL</w:t>
            </w:r>
          </w:p>
        </w:tc>
      </w:tr>
      <w:tr w:rsidR="00C533E1" w:rsidRPr="009C4517" w14:paraId="3A991BFC" w14:textId="77777777">
        <w:tc>
          <w:tcPr>
            <w:tcW w:w="10620" w:type="dxa"/>
          </w:tcPr>
          <w:p w14:paraId="52845AB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r w:rsidR="00C533E1" w:rsidRPr="009C4517" w14:paraId="315EF337" w14:textId="77777777">
        <w:tc>
          <w:tcPr>
            <w:tcW w:w="10620" w:type="dxa"/>
          </w:tcPr>
          <w:p w14:paraId="1ED375E7"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r w:rsidR="00C533E1" w:rsidRPr="009C4517" w14:paraId="39707B49" w14:textId="77777777">
        <w:tc>
          <w:tcPr>
            <w:tcW w:w="10620" w:type="dxa"/>
          </w:tcPr>
          <w:p w14:paraId="22A545B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r w:rsidRPr="009C4517">
              <w:rPr>
                <w:b/>
                <w:sz w:val="24"/>
              </w:rPr>
              <w:t>Conditions and limitations.</w:t>
            </w:r>
          </w:p>
        </w:tc>
      </w:tr>
      <w:tr w:rsidR="00C533E1" w:rsidRPr="009C4517" w14:paraId="63B531C6" w14:textId="77777777">
        <w:tc>
          <w:tcPr>
            <w:tcW w:w="10620" w:type="dxa"/>
          </w:tcPr>
          <w:p w14:paraId="2B367863"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8"/>
              </w:rPr>
            </w:pPr>
          </w:p>
        </w:tc>
      </w:tr>
      <w:tr w:rsidR="00C533E1" w:rsidRPr="009C4517" w14:paraId="690167C2" w14:textId="77777777">
        <w:tc>
          <w:tcPr>
            <w:tcW w:w="10620" w:type="dxa"/>
          </w:tcPr>
          <w:p w14:paraId="3943618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r w:rsidR="00C533E1" w:rsidRPr="009C4517" w14:paraId="0B407965" w14:textId="77777777">
        <w:tc>
          <w:tcPr>
            <w:tcW w:w="10620" w:type="dxa"/>
          </w:tcPr>
          <w:p w14:paraId="75F67702"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r w:rsidRPr="009C4517">
              <w:rPr>
                <w:b/>
                <w:sz w:val="24"/>
              </w:rPr>
              <w:t>Default OCL   if applicable</w:t>
            </w:r>
          </w:p>
        </w:tc>
      </w:tr>
      <w:tr w:rsidR="00C533E1" w:rsidRPr="009C4517" w14:paraId="4F129DD3" w14:textId="77777777">
        <w:tc>
          <w:tcPr>
            <w:tcW w:w="10620" w:type="dxa"/>
          </w:tcPr>
          <w:p w14:paraId="437DE04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8"/>
              </w:rPr>
            </w:pPr>
          </w:p>
        </w:tc>
      </w:tr>
      <w:tr w:rsidR="00C533E1" w:rsidRPr="009C4517" w14:paraId="08DD24A0" w14:textId="77777777">
        <w:tc>
          <w:tcPr>
            <w:tcW w:w="10620" w:type="dxa"/>
          </w:tcPr>
          <w:p w14:paraId="183D75CE"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bl>
    <w:p w14:paraId="26D2B7DD"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360" w:right="-514"/>
        <w:jc w:val="both"/>
        <w:rPr>
          <w:sz w:val="16"/>
        </w:rPr>
      </w:pPr>
    </w:p>
    <w:tbl>
      <w:tblPr>
        <w:tblW w:w="0" w:type="auto"/>
        <w:tblInd w:w="-25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3549"/>
        <w:gridCol w:w="1645"/>
        <w:gridCol w:w="3407"/>
        <w:gridCol w:w="1994"/>
      </w:tblGrid>
      <w:tr w:rsidR="00C533E1" w:rsidRPr="009C4517" w14:paraId="5E617B00" w14:textId="77777777">
        <w:trPr>
          <w:trHeight w:val="193"/>
        </w:trPr>
        <w:tc>
          <w:tcPr>
            <w:tcW w:w="10595" w:type="dxa"/>
            <w:gridSpan w:val="4"/>
            <w:tcBorders>
              <w:bottom w:val="single" w:sz="4" w:space="0" w:color="auto"/>
            </w:tcBorders>
          </w:tcPr>
          <w:p w14:paraId="7CE4536D"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b/>
                <w:sz w:val="24"/>
              </w:rPr>
            </w:pPr>
            <w:r w:rsidRPr="009C4517">
              <w:rPr>
                <w:b/>
                <w:sz w:val="24"/>
              </w:rPr>
              <w:t>Change to Rating if applicable</w:t>
            </w:r>
          </w:p>
        </w:tc>
      </w:tr>
      <w:tr w:rsidR="00C533E1" w:rsidRPr="009C4517" w14:paraId="5A8F375F" w14:textId="77777777">
        <w:trPr>
          <w:trHeight w:val="511"/>
        </w:trPr>
        <w:tc>
          <w:tcPr>
            <w:tcW w:w="3549" w:type="dxa"/>
            <w:tcBorders>
              <w:top w:val="single" w:sz="4" w:space="0" w:color="auto"/>
              <w:bottom w:val="single" w:sz="4" w:space="0" w:color="auto"/>
              <w:right w:val="single" w:sz="4" w:space="0" w:color="auto"/>
            </w:tcBorders>
          </w:tcPr>
          <w:p w14:paraId="5CB89952"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30DED554"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Original pre-fault continuous rating</w:t>
            </w:r>
          </w:p>
        </w:tc>
        <w:tc>
          <w:tcPr>
            <w:tcW w:w="1645" w:type="dxa"/>
            <w:tcBorders>
              <w:top w:val="single" w:sz="4" w:space="0" w:color="auto"/>
              <w:left w:val="single" w:sz="4" w:space="0" w:color="auto"/>
              <w:bottom w:val="single" w:sz="4" w:space="0" w:color="auto"/>
              <w:right w:val="single" w:sz="4" w:space="0" w:color="auto"/>
            </w:tcBorders>
          </w:tcPr>
          <w:p w14:paraId="6FAAB8A0"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c>
          <w:tcPr>
            <w:tcW w:w="3407" w:type="dxa"/>
            <w:tcBorders>
              <w:top w:val="single" w:sz="4" w:space="0" w:color="auto"/>
              <w:left w:val="single" w:sz="4" w:space="0" w:color="auto"/>
              <w:bottom w:val="single" w:sz="4" w:space="0" w:color="auto"/>
              <w:right w:val="single" w:sz="4" w:space="0" w:color="auto"/>
            </w:tcBorders>
          </w:tcPr>
          <w:p w14:paraId="0379CC69"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72A39C67" w14:textId="77777777" w:rsidR="00C533E1" w:rsidRPr="009C4517" w:rsidRDefault="00691640">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Original post-fault continuous rating</w:t>
            </w:r>
          </w:p>
        </w:tc>
        <w:tc>
          <w:tcPr>
            <w:tcW w:w="1994" w:type="dxa"/>
            <w:tcBorders>
              <w:top w:val="single" w:sz="4" w:space="0" w:color="auto"/>
              <w:left w:val="single" w:sz="4" w:space="0" w:color="auto"/>
              <w:bottom w:val="single" w:sz="4" w:space="0" w:color="auto"/>
            </w:tcBorders>
          </w:tcPr>
          <w:p w14:paraId="09B4077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r>
      <w:tr w:rsidR="00C533E1" w:rsidRPr="009C4517" w14:paraId="57672DA6" w14:textId="77777777">
        <w:trPr>
          <w:trHeight w:val="560"/>
        </w:trPr>
        <w:tc>
          <w:tcPr>
            <w:tcW w:w="3549" w:type="dxa"/>
            <w:tcBorders>
              <w:top w:val="single" w:sz="4" w:space="0" w:color="auto"/>
              <w:bottom w:val="single" w:sz="4" w:space="0" w:color="auto"/>
              <w:right w:val="single" w:sz="4" w:space="0" w:color="auto"/>
            </w:tcBorders>
          </w:tcPr>
          <w:p w14:paraId="434C1ADE"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59AF8AF1" w14:textId="77777777" w:rsidR="00C533E1" w:rsidRPr="009C4517" w:rsidRDefault="00691640">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 xml:space="preserve">New </w:t>
            </w:r>
            <w:proofErr w:type="spellStart"/>
            <w:r w:rsidRPr="009C4517">
              <w:rPr>
                <w:sz w:val="16"/>
              </w:rPr>
              <w:t>pret</w:t>
            </w:r>
            <w:proofErr w:type="spellEnd"/>
            <w:r w:rsidRPr="009C4517">
              <w:rPr>
                <w:sz w:val="16"/>
              </w:rPr>
              <w:t>-fault continuous rating</w:t>
            </w:r>
          </w:p>
        </w:tc>
        <w:tc>
          <w:tcPr>
            <w:tcW w:w="1645" w:type="dxa"/>
            <w:tcBorders>
              <w:top w:val="single" w:sz="4" w:space="0" w:color="auto"/>
              <w:left w:val="single" w:sz="4" w:space="0" w:color="auto"/>
              <w:bottom w:val="single" w:sz="4" w:space="0" w:color="auto"/>
              <w:right w:val="single" w:sz="4" w:space="0" w:color="auto"/>
            </w:tcBorders>
          </w:tcPr>
          <w:p w14:paraId="3E7226A7"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c>
          <w:tcPr>
            <w:tcW w:w="3407" w:type="dxa"/>
            <w:tcBorders>
              <w:top w:val="single" w:sz="4" w:space="0" w:color="auto"/>
              <w:left w:val="single" w:sz="4" w:space="0" w:color="auto"/>
              <w:bottom w:val="single" w:sz="4" w:space="0" w:color="auto"/>
              <w:right w:val="single" w:sz="4" w:space="0" w:color="auto"/>
            </w:tcBorders>
          </w:tcPr>
          <w:p w14:paraId="3C41AC1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3E74870A"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New post-fault continuous rating</w:t>
            </w:r>
          </w:p>
        </w:tc>
        <w:tc>
          <w:tcPr>
            <w:tcW w:w="1994" w:type="dxa"/>
            <w:tcBorders>
              <w:top w:val="single" w:sz="4" w:space="0" w:color="auto"/>
              <w:left w:val="single" w:sz="4" w:space="0" w:color="auto"/>
              <w:bottom w:val="single" w:sz="4" w:space="0" w:color="auto"/>
            </w:tcBorders>
          </w:tcPr>
          <w:p w14:paraId="176D4E72"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r>
      <w:tr w:rsidR="002D1C30" w:rsidRPr="009C4517" w14:paraId="144A742B" w14:textId="77777777">
        <w:trPr>
          <w:trHeight w:val="560"/>
        </w:trPr>
        <w:tc>
          <w:tcPr>
            <w:tcW w:w="3549" w:type="dxa"/>
            <w:tcBorders>
              <w:top w:val="single" w:sz="4" w:space="0" w:color="auto"/>
              <w:right w:val="single" w:sz="4" w:space="0" w:color="auto"/>
            </w:tcBorders>
          </w:tcPr>
          <w:p w14:paraId="2C4F2906" w14:textId="77777777" w:rsidR="002D1C30" w:rsidRPr="009C4517" w:rsidRDefault="002D1C30">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73E59E59" w14:textId="77777777" w:rsidR="002D1C30" w:rsidRPr="009C4517" w:rsidRDefault="002D1C30">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New enhanced rating</w:t>
            </w:r>
          </w:p>
        </w:tc>
        <w:tc>
          <w:tcPr>
            <w:tcW w:w="1645" w:type="dxa"/>
            <w:tcBorders>
              <w:top w:val="single" w:sz="4" w:space="0" w:color="auto"/>
              <w:left w:val="single" w:sz="4" w:space="0" w:color="auto"/>
              <w:right w:val="single" w:sz="4" w:space="0" w:color="auto"/>
            </w:tcBorders>
          </w:tcPr>
          <w:p w14:paraId="4AF8ADFF" w14:textId="77777777" w:rsidR="002D1C30" w:rsidRPr="009C4517" w:rsidRDefault="002D1C30">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c>
          <w:tcPr>
            <w:tcW w:w="3407" w:type="dxa"/>
            <w:tcBorders>
              <w:top w:val="single" w:sz="4" w:space="0" w:color="auto"/>
              <w:left w:val="single" w:sz="4" w:space="0" w:color="auto"/>
              <w:right w:val="single" w:sz="4" w:space="0" w:color="auto"/>
            </w:tcBorders>
          </w:tcPr>
          <w:p w14:paraId="4137FE9B" w14:textId="77777777" w:rsidR="002D1C30" w:rsidRPr="009C4517" w:rsidRDefault="002D1C30">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1C2F5A86" w14:textId="77777777" w:rsidR="002D1C30" w:rsidRPr="009C4517" w:rsidRDefault="002D1C30">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Duration (mins)</w:t>
            </w:r>
          </w:p>
        </w:tc>
        <w:tc>
          <w:tcPr>
            <w:tcW w:w="1994" w:type="dxa"/>
            <w:tcBorders>
              <w:top w:val="single" w:sz="4" w:space="0" w:color="auto"/>
              <w:left w:val="single" w:sz="4" w:space="0" w:color="auto"/>
            </w:tcBorders>
          </w:tcPr>
          <w:p w14:paraId="5FB094D4" w14:textId="77777777" w:rsidR="002D1C30" w:rsidRPr="009C4517" w:rsidRDefault="002D1C30">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r>
    </w:tbl>
    <w:p w14:paraId="07573F5C" w14:textId="77777777" w:rsidR="00C533E1" w:rsidRPr="009C4517" w:rsidRDefault="00C533E1">
      <w:pPr>
        <w:pStyle w:val="Caption"/>
        <w:jc w:val="both"/>
      </w:pPr>
    </w:p>
    <w:p w14:paraId="39266691" w14:textId="77777777" w:rsidR="00C533E1" w:rsidRPr="009C4517" w:rsidRDefault="00C533E1">
      <w:pPr>
        <w:jc w:val="both"/>
        <w:rPr>
          <w:b/>
          <w:sz w:val="28"/>
        </w:rPr>
        <w:sectPr w:rsidR="00C533E1" w:rsidRPr="009C4517">
          <w:pgSz w:w="11906" w:h="16838"/>
          <w:pgMar w:top="1276" w:right="567" w:bottom="567" w:left="1134" w:header="720" w:footer="720" w:gutter="0"/>
          <w:cols w:space="720"/>
        </w:sectPr>
      </w:pPr>
    </w:p>
    <w:p w14:paraId="1139A0B8" w14:textId="77777777" w:rsidR="00C533E1" w:rsidRPr="009C4517" w:rsidRDefault="00C533E1" w:rsidP="009C4517">
      <w:pPr>
        <w:jc w:val="both"/>
      </w:pPr>
    </w:p>
    <w:p w14:paraId="6AD776BA" w14:textId="77777777" w:rsidR="002D1C30" w:rsidRPr="009C4517" w:rsidRDefault="009C4517" w:rsidP="009C4517">
      <w:pPr>
        <w:pStyle w:val="Heading5"/>
        <w:jc w:val="both"/>
        <w:rPr>
          <w:sz w:val="28"/>
        </w:rPr>
      </w:pPr>
      <w:r>
        <w:rPr>
          <w:sz w:val="28"/>
        </w:rPr>
        <w:t>Appendix B2</w:t>
      </w:r>
      <w:r w:rsidR="002D1C30" w:rsidRPr="009C4517">
        <w:rPr>
          <w:sz w:val="28"/>
        </w:rPr>
        <w:t>: Offshore TO Standard Forms/Certificates</w:t>
      </w:r>
    </w:p>
    <w:p w14:paraId="66F2AD23" w14:textId="77777777" w:rsidR="002D1C30" w:rsidRPr="009C4517" w:rsidRDefault="002D1C30" w:rsidP="009C4517"/>
    <w:tbl>
      <w:tblPr>
        <w:tblW w:w="0" w:type="auto"/>
        <w:tblInd w:w="-228" w:type="dxa"/>
        <w:tblLayout w:type="fixed"/>
        <w:tblCellMar>
          <w:left w:w="132" w:type="dxa"/>
          <w:right w:w="132" w:type="dxa"/>
        </w:tblCellMar>
        <w:tblLook w:val="0000" w:firstRow="0" w:lastRow="0" w:firstColumn="0" w:lastColumn="0" w:noHBand="0" w:noVBand="0"/>
      </w:tblPr>
      <w:tblGrid>
        <w:gridCol w:w="7200"/>
        <w:gridCol w:w="1098"/>
        <w:gridCol w:w="2322"/>
      </w:tblGrid>
      <w:tr w:rsidR="002D1C30" w:rsidRPr="009C4517" w14:paraId="466D73A2" w14:textId="77777777">
        <w:trPr>
          <w:trHeight w:val="253"/>
        </w:trPr>
        <w:tc>
          <w:tcPr>
            <w:tcW w:w="7200" w:type="dxa"/>
            <w:tcBorders>
              <w:top w:val="single" w:sz="4" w:space="0" w:color="FFFFFF"/>
              <w:left w:val="single" w:sz="4" w:space="0" w:color="FFFFFF"/>
              <w:bottom w:val="single" w:sz="4" w:space="0" w:color="FFFFFF"/>
            </w:tcBorders>
          </w:tcPr>
          <w:p w14:paraId="06E90364" w14:textId="77777777" w:rsidR="002D1C30" w:rsidRPr="009C4517" w:rsidRDefault="002D1C30" w:rsidP="009C4517">
            <w:pPr>
              <w:pStyle w:val="Header"/>
              <w:tabs>
                <w:tab w:val="clear" w:pos="4153"/>
                <w:tab w:val="clear" w:pos="8306"/>
                <w:tab w:val="left" w:pos="-1440"/>
                <w:tab w:val="left" w:pos="-720"/>
                <w:tab w:val="left" w:pos="0"/>
                <w:tab w:val="left" w:pos="720"/>
                <w:tab w:val="left" w:pos="1140"/>
                <w:tab w:val="left" w:pos="2160"/>
              </w:tabs>
              <w:spacing w:after="19"/>
              <w:jc w:val="both"/>
              <w:rPr>
                <w:sz w:val="22"/>
              </w:rPr>
            </w:pPr>
          </w:p>
        </w:tc>
        <w:tc>
          <w:tcPr>
            <w:tcW w:w="1098" w:type="dxa"/>
            <w:tcBorders>
              <w:top w:val="single" w:sz="4" w:space="0" w:color="auto"/>
              <w:left w:val="single" w:sz="4" w:space="0" w:color="auto"/>
              <w:bottom w:val="single" w:sz="4" w:space="0" w:color="auto"/>
              <w:right w:val="single" w:sz="4" w:space="0" w:color="auto"/>
            </w:tcBorders>
          </w:tcPr>
          <w:p w14:paraId="3433C77B" w14:textId="77777777" w:rsidR="002D1C30" w:rsidRPr="009C4517" w:rsidRDefault="002D1C30" w:rsidP="009C4517">
            <w:pPr>
              <w:tabs>
                <w:tab w:val="left" w:pos="-1440"/>
                <w:tab w:val="left" w:pos="-720"/>
                <w:tab w:val="left" w:pos="0"/>
                <w:tab w:val="left" w:pos="720"/>
                <w:tab w:val="left" w:pos="1140"/>
                <w:tab w:val="left" w:pos="2160"/>
              </w:tabs>
              <w:spacing w:after="19"/>
              <w:jc w:val="both"/>
              <w:rPr>
                <w:sz w:val="22"/>
              </w:rPr>
            </w:pPr>
            <w:r w:rsidRPr="009C4517">
              <w:rPr>
                <w:sz w:val="22"/>
              </w:rPr>
              <w:t>Number</w:t>
            </w:r>
          </w:p>
        </w:tc>
        <w:tc>
          <w:tcPr>
            <w:tcW w:w="2322" w:type="dxa"/>
            <w:tcBorders>
              <w:top w:val="single" w:sz="7" w:space="0" w:color="000000"/>
              <w:left w:val="nil"/>
              <w:bottom w:val="single" w:sz="7" w:space="0" w:color="000000"/>
              <w:right w:val="single" w:sz="7" w:space="0" w:color="000000"/>
            </w:tcBorders>
          </w:tcPr>
          <w:p w14:paraId="41787D58" w14:textId="77777777" w:rsidR="002D1C30" w:rsidRPr="009C4517" w:rsidRDefault="002D1C30" w:rsidP="009C4517">
            <w:pPr>
              <w:tabs>
                <w:tab w:val="left" w:pos="-1440"/>
                <w:tab w:val="left" w:pos="-720"/>
                <w:tab w:val="left" w:pos="0"/>
                <w:tab w:val="left" w:pos="720"/>
                <w:tab w:val="left" w:pos="1140"/>
                <w:tab w:val="left" w:pos="2160"/>
              </w:tabs>
              <w:spacing w:after="19"/>
              <w:jc w:val="both"/>
              <w:rPr>
                <w:sz w:val="22"/>
              </w:rPr>
            </w:pPr>
          </w:p>
        </w:tc>
      </w:tr>
    </w:tbl>
    <w:p w14:paraId="6FF9DF72" w14:textId="77777777" w:rsidR="002D1C30" w:rsidRPr="009C4517" w:rsidRDefault="002D1C30" w:rsidP="009C4517">
      <w:pPr>
        <w:tabs>
          <w:tab w:val="right" w:pos="9899"/>
        </w:tabs>
        <w:ind w:right="-154"/>
        <w:jc w:val="both"/>
        <w:rPr>
          <w:sz w:val="16"/>
        </w:rPr>
      </w:pPr>
    </w:p>
    <w:p w14:paraId="5FFE1132" w14:textId="2A46A103"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1054"/>
        <w:jc w:val="both"/>
        <w:rPr>
          <w:sz w:val="8"/>
        </w:rPr>
      </w:pPr>
      <w:r w:rsidRPr="009C4517">
        <w:rPr>
          <w:b/>
          <w:sz w:val="24"/>
        </w:rPr>
        <w:t>Operational Capability Limits Record</w:t>
      </w:r>
      <w:r w:rsidRPr="009C4517">
        <w:rPr>
          <w:sz w:val="16"/>
        </w:rPr>
        <w:t xml:space="preserve"> </w:t>
      </w:r>
      <w:r w:rsidRPr="009C4517">
        <w:rPr>
          <w:sz w:val="16"/>
        </w:rPr>
        <w:tab/>
      </w:r>
      <w:r w:rsidRPr="009C4517">
        <w:rPr>
          <w:sz w:val="16"/>
        </w:rPr>
        <w:tab/>
        <w:t>Number prefix</w:t>
      </w:r>
      <w:proofErr w:type="gramStart"/>
      <w:r w:rsidRPr="009C4517">
        <w:rPr>
          <w:sz w:val="16"/>
        </w:rPr>
        <w:t xml:space="preserve">   “</w:t>
      </w:r>
      <w:proofErr w:type="gramEnd"/>
      <w:r w:rsidRPr="009C4517">
        <w:rPr>
          <w:sz w:val="16"/>
        </w:rPr>
        <w:t xml:space="preserve">E”  </w:t>
      </w:r>
      <w:r w:rsidR="0067122E">
        <w:rPr>
          <w:sz w:val="16"/>
        </w:rPr>
        <w:t>The Company</w:t>
      </w:r>
      <w:r w:rsidRPr="009C4517">
        <w:rPr>
          <w:sz w:val="16"/>
        </w:rPr>
        <w:t xml:space="preserve"> ;   “</w:t>
      </w:r>
      <w:proofErr w:type="spellStart"/>
      <w:r w:rsidRPr="009C4517">
        <w:rPr>
          <w:sz w:val="16"/>
        </w:rPr>
        <w:t>F+Identification</w:t>
      </w:r>
      <w:proofErr w:type="spellEnd"/>
      <w:r w:rsidRPr="009C4517">
        <w:rPr>
          <w:sz w:val="16"/>
        </w:rPr>
        <w:t xml:space="preserve"> Code” OFFSHORE</w:t>
      </w:r>
    </w:p>
    <w:tbl>
      <w:tblPr>
        <w:tblpPr w:leftFromText="180" w:rightFromText="180" w:vertAnchor="text" w:horzAnchor="margin" w:tblpX="-164" w:tblpY="211"/>
        <w:tblW w:w="10784" w:type="dxa"/>
        <w:tblLayout w:type="fixed"/>
        <w:tblCellMar>
          <w:left w:w="120" w:type="dxa"/>
          <w:right w:w="120" w:type="dxa"/>
        </w:tblCellMar>
        <w:tblLook w:val="0000" w:firstRow="0" w:lastRow="0" w:firstColumn="0" w:lastColumn="0" w:noHBand="0" w:noVBand="0"/>
      </w:tblPr>
      <w:tblGrid>
        <w:gridCol w:w="6824"/>
        <w:gridCol w:w="3960"/>
      </w:tblGrid>
      <w:tr w:rsidR="002D1C30" w:rsidRPr="009C4517" w14:paraId="1DE5AC46" w14:textId="77777777" w:rsidTr="009C4517">
        <w:trPr>
          <w:trHeight w:val="1410"/>
        </w:trPr>
        <w:tc>
          <w:tcPr>
            <w:tcW w:w="6824" w:type="dxa"/>
            <w:tcBorders>
              <w:top w:val="double" w:sz="4" w:space="0" w:color="auto"/>
              <w:left w:val="double" w:sz="4" w:space="0" w:color="auto"/>
              <w:bottom w:val="double" w:sz="4" w:space="0" w:color="auto"/>
            </w:tcBorders>
            <w:vAlign w:val="center"/>
          </w:tcPr>
          <w:p w14:paraId="30E6A3E0" w14:textId="77777777" w:rsidR="002D1C30" w:rsidRPr="009C4517" w:rsidRDefault="002D1C30" w:rsidP="009C4517">
            <w:pPr>
              <w:pStyle w:val="Header"/>
              <w:tabs>
                <w:tab w:val="clear" w:pos="4153"/>
                <w:tab w:val="clear" w:pos="8306"/>
                <w:tab w:val="left" w:pos="-1800"/>
                <w:tab w:val="left" w:pos="-108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284"/>
              <w:rPr>
                <w:sz w:val="8"/>
              </w:rPr>
            </w:pPr>
            <w:r w:rsidRPr="009C4517">
              <w:t xml:space="preserve">  </w:t>
            </w:r>
          </w:p>
          <w:p w14:paraId="1B2993C1" w14:textId="63B62405" w:rsidR="002D1C30" w:rsidRPr="009C4517" w:rsidRDefault="008E599F"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ind w:left="426"/>
            </w:pPr>
            <w:r w:rsidRPr="009C4517">
              <w:rPr>
                <w:noProof/>
                <w:lang w:eastAsia="en-GB"/>
              </w:rPr>
              <mc:AlternateContent>
                <mc:Choice Requires="wps">
                  <w:drawing>
                    <wp:anchor distT="0" distB="0" distL="114300" distR="114300" simplePos="0" relativeHeight="251659776" behindDoc="0" locked="0" layoutInCell="1" allowOverlap="1" wp14:anchorId="384A0F39" wp14:editId="32D5EE1B">
                      <wp:simplePos x="0" y="0"/>
                      <wp:positionH relativeFrom="column">
                        <wp:posOffset>1924050</wp:posOffset>
                      </wp:positionH>
                      <wp:positionV relativeFrom="paragraph">
                        <wp:posOffset>89535</wp:posOffset>
                      </wp:positionV>
                      <wp:extent cx="274320" cy="274320"/>
                      <wp:effectExtent l="0" t="0" r="0" b="0"/>
                      <wp:wrapNone/>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CF7940" id="Rectangle 10" o:spid="_x0000_s1026" style="position:absolute;margin-left:151.5pt;margin-top:7.05pt;width:21.6pt;height:21.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"/>
                  </w:pict>
                </mc:Fallback>
              </mc:AlternateContent>
            </w:r>
            <w:r w:rsidR="00877860" w:rsidRPr="009C4517">
              <w:rPr>
                <w:noProof/>
                <w:lang w:eastAsia="en-GB"/>
              </w:rPr>
              <mc:AlternateContent>
                <mc:Choice Requires="wps">
                  <w:drawing>
                    <wp:anchor distT="0" distB="0" distL="114300" distR="114300" simplePos="0" relativeHeight="251660800" behindDoc="0" locked="0" layoutInCell="1" allowOverlap="1" wp14:anchorId="37DD1A63" wp14:editId="3314889F">
                      <wp:simplePos x="0" y="0"/>
                      <wp:positionH relativeFrom="column">
                        <wp:posOffset>3403600</wp:posOffset>
                      </wp:positionH>
                      <wp:positionV relativeFrom="paragraph">
                        <wp:posOffset>62230</wp:posOffset>
                      </wp:positionV>
                      <wp:extent cx="274320" cy="274320"/>
                      <wp:effectExtent l="0" t="0" r="0" b="0"/>
                      <wp:wrapNone/>
                      <wp:docPr id="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60A79" id="Rectangle 11" o:spid="_x0000_s1026" style="position:absolute;margin-left:268pt;margin-top:4.9pt;width:21.6pt;height:21.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"/>
                  </w:pict>
                </mc:Fallback>
              </mc:AlternateContent>
            </w:r>
            <w:r w:rsidR="002D1C30" w:rsidRPr="009C4517">
              <w:t>Issuing unit (tick) #</w:t>
            </w:r>
          </w:p>
          <w:p w14:paraId="2516229D" w14:textId="5DC99F31"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pPr>
            <w:r w:rsidRPr="009C4517">
              <w:t xml:space="preserve">                               </w:t>
            </w:r>
            <w:r w:rsidR="0067122E">
              <w:t>The Company</w:t>
            </w:r>
            <w:r w:rsidRPr="009C4517">
              <w:t xml:space="preserve">                      OFFSHORE TO   </w:t>
            </w:r>
          </w:p>
          <w:p w14:paraId="5D3AB028" w14:textId="77777777" w:rsidR="002D1C30" w:rsidRPr="009C4517" w:rsidRDefault="002D1C30" w:rsidP="009C4517">
            <w:pPr>
              <w:spacing w:line="48" w:lineRule="exact"/>
            </w:pPr>
          </w:p>
          <w:p w14:paraId="2F84E78B"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pPr>
          </w:p>
          <w:p w14:paraId="18B38063"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rPr>
                <w:sz w:val="8"/>
              </w:rPr>
            </w:pPr>
            <w:r w:rsidRPr="009C4517">
              <w:t xml:space="preserve">Offshore TO company </w:t>
            </w:r>
            <w:proofErr w:type="gramStart"/>
            <w:r w:rsidRPr="009C4517">
              <w:t>name :</w:t>
            </w:r>
            <w:proofErr w:type="gramEnd"/>
            <w:r w:rsidRPr="009C4517">
              <w:t xml:space="preserve">  …………………………………………………</w:t>
            </w:r>
          </w:p>
        </w:tc>
        <w:tc>
          <w:tcPr>
            <w:tcW w:w="3960" w:type="dxa"/>
            <w:tcBorders>
              <w:top w:val="double" w:sz="4" w:space="0" w:color="auto"/>
              <w:left w:val="double" w:sz="4" w:space="0" w:color="auto"/>
              <w:bottom w:val="double" w:sz="4" w:space="0" w:color="auto"/>
              <w:right w:val="double" w:sz="4" w:space="0" w:color="auto"/>
            </w:tcBorders>
          </w:tcPr>
          <w:p w14:paraId="395114FB" w14:textId="77777777" w:rsidR="002D1C30" w:rsidRPr="009C4517" w:rsidRDefault="002D1C30" w:rsidP="009C4517">
            <w:pPr>
              <w:spacing w:line="48" w:lineRule="exact"/>
              <w:jc w:val="both"/>
            </w:pPr>
          </w:p>
          <w:p w14:paraId="769EB1CE" w14:textId="19F68FAC" w:rsidR="002D1C30" w:rsidRPr="009C4517" w:rsidRDefault="0087786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rPr>
                <w:noProof/>
                <w:lang w:eastAsia="en-GB"/>
              </w:rPr>
              <mc:AlternateContent>
                <mc:Choice Requires="wps">
                  <w:drawing>
                    <wp:anchor distT="0" distB="0" distL="114300" distR="114300" simplePos="0" relativeHeight="251662848" behindDoc="0" locked="0" layoutInCell="1" allowOverlap="1" wp14:anchorId="0C36CD96" wp14:editId="59B1EDA4">
                      <wp:simplePos x="0" y="0"/>
                      <wp:positionH relativeFrom="column">
                        <wp:posOffset>1620520</wp:posOffset>
                      </wp:positionH>
                      <wp:positionV relativeFrom="paragraph">
                        <wp:posOffset>119380</wp:posOffset>
                      </wp:positionV>
                      <wp:extent cx="274320" cy="274320"/>
                      <wp:effectExtent l="0" t="0" r="0" b="0"/>
                      <wp:wrapNone/>
                      <wp:docPr id="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BC2F0A" id="Rectangle 13" o:spid="_x0000_s1026" style="position:absolute;margin-left:127.6pt;margin-top:9.4pt;width:21.6pt;height:21.6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"/>
                  </w:pict>
                </mc:Fallback>
              </mc:AlternateContent>
            </w:r>
            <w:r w:rsidRPr="009C4517">
              <w:rPr>
                <w:noProof/>
                <w:lang w:eastAsia="en-GB"/>
              </w:rPr>
              <mc:AlternateContent>
                <mc:Choice Requires="wps">
                  <w:drawing>
                    <wp:anchor distT="0" distB="0" distL="114300" distR="114300" simplePos="0" relativeHeight="251661824" behindDoc="0" locked="0" layoutInCell="1" allowOverlap="1" wp14:anchorId="2D7998BC" wp14:editId="7CEFE2A7">
                      <wp:simplePos x="0" y="0"/>
                      <wp:positionH relativeFrom="column">
                        <wp:posOffset>363855</wp:posOffset>
                      </wp:positionH>
                      <wp:positionV relativeFrom="paragraph">
                        <wp:posOffset>119380</wp:posOffset>
                      </wp:positionV>
                      <wp:extent cx="274320" cy="274320"/>
                      <wp:effectExtent l="0" t="0" r="0" b="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A3F315" id="Rectangle 12" o:spid="_x0000_s1026" style="position:absolute;margin-left:28.65pt;margin-top:9.4pt;width:21.6pt;height:21.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"/>
                  </w:pict>
                </mc:Fallback>
              </mc:AlternateContent>
            </w:r>
          </w:p>
          <w:p w14:paraId="411816C2"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 xml:space="preserve">  TL                         Rating</w:t>
            </w:r>
          </w:p>
          <w:p w14:paraId="542DF21B" w14:textId="77777777" w:rsidR="002D1C30" w:rsidRPr="009C4517" w:rsidRDefault="002D1C30" w:rsidP="009C4517">
            <w:pPr>
              <w:spacing w:line="48" w:lineRule="exact"/>
              <w:jc w:val="both"/>
            </w:pPr>
          </w:p>
          <w:p w14:paraId="01ADE9A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6"/>
              </w:rPr>
            </w:pPr>
            <w:r w:rsidRPr="009C4517">
              <w:rPr>
                <w:sz w:val="16"/>
              </w:rPr>
              <w:t xml:space="preserve">     </w:t>
            </w:r>
          </w:p>
          <w:p w14:paraId="07E9581B" w14:textId="119FB02A" w:rsidR="002D1C30" w:rsidRPr="009C4517" w:rsidRDefault="0067122E" w:rsidP="007134E5">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8"/>
              </w:rPr>
            </w:pPr>
            <w:r>
              <w:rPr>
                <w:sz w:val="16"/>
              </w:rPr>
              <w:t>The Company</w:t>
            </w:r>
            <w:r w:rsidR="002D1C30" w:rsidRPr="009C4517">
              <w:rPr>
                <w:sz w:val="16"/>
              </w:rPr>
              <w:t xml:space="preserve"> USE ONLY</w:t>
            </w:r>
          </w:p>
        </w:tc>
      </w:tr>
    </w:tbl>
    <w:p w14:paraId="0F0EC733"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154"/>
        <w:jc w:val="both"/>
      </w:pPr>
    </w:p>
    <w:tbl>
      <w:tblPr>
        <w:tblpPr w:leftFromText="180" w:rightFromText="180" w:vertAnchor="text" w:horzAnchor="margin" w:tblpX="-217" w:tblpY="24"/>
        <w:tblW w:w="10837" w:type="dxa"/>
        <w:tblLayout w:type="fixed"/>
        <w:tblCellMar>
          <w:left w:w="67" w:type="dxa"/>
          <w:right w:w="67" w:type="dxa"/>
        </w:tblCellMar>
        <w:tblLook w:val="0000" w:firstRow="0" w:lastRow="0" w:firstColumn="0" w:lastColumn="0" w:noHBand="0" w:noVBand="0"/>
      </w:tblPr>
      <w:tblGrid>
        <w:gridCol w:w="1144"/>
        <w:gridCol w:w="423"/>
        <w:gridCol w:w="540"/>
        <w:gridCol w:w="455"/>
        <w:gridCol w:w="850"/>
        <w:gridCol w:w="1985"/>
        <w:gridCol w:w="490"/>
        <w:gridCol w:w="1693"/>
        <w:gridCol w:w="17"/>
        <w:gridCol w:w="210"/>
        <w:gridCol w:w="283"/>
        <w:gridCol w:w="284"/>
        <w:gridCol w:w="2409"/>
        <w:gridCol w:w="54"/>
      </w:tblGrid>
      <w:tr w:rsidR="002D1C30" w:rsidRPr="009C4517" w14:paraId="464E6626" w14:textId="77777777">
        <w:trPr>
          <w:gridAfter w:val="1"/>
          <w:wAfter w:w="54" w:type="dxa"/>
          <w:cantSplit/>
        </w:trPr>
        <w:tc>
          <w:tcPr>
            <w:tcW w:w="2107" w:type="dxa"/>
            <w:gridSpan w:val="3"/>
            <w:vMerge w:val="restart"/>
            <w:tcBorders>
              <w:top w:val="double" w:sz="4" w:space="0" w:color="auto"/>
              <w:left w:val="double" w:sz="4" w:space="0" w:color="auto"/>
            </w:tcBorders>
          </w:tcPr>
          <w:p w14:paraId="44FCA896" w14:textId="77777777" w:rsidR="002D1C30" w:rsidRPr="009C4517" w:rsidRDefault="002D1C30" w:rsidP="009C4517">
            <w:pPr>
              <w:spacing w:line="115" w:lineRule="exact"/>
              <w:jc w:val="both"/>
              <w:rPr>
                <w:sz w:val="8"/>
              </w:rPr>
            </w:pPr>
          </w:p>
          <w:p w14:paraId="2BDC556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pPr>
            <w:r w:rsidRPr="009C4517">
              <w:t>Platform/ Substation name and voltage #</w:t>
            </w:r>
          </w:p>
          <w:p w14:paraId="3EC5168D" w14:textId="77777777" w:rsidR="002D1C30" w:rsidRPr="009C4517" w:rsidRDefault="002D1C30" w:rsidP="009C4517">
            <w:pPr>
              <w:tabs>
                <w:tab w:val="left" w:pos="-1800"/>
                <w:tab w:val="left" w:pos="-1080"/>
                <w:tab w:val="left" w:pos="-360"/>
                <w:tab w:val="left" w:pos="360"/>
                <w:tab w:val="left" w:pos="413"/>
                <w:tab w:val="left" w:pos="780"/>
                <w:tab w:val="left" w:pos="833"/>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ab/>
            </w:r>
            <w:r w:rsidRPr="009C4517">
              <w:tab/>
            </w:r>
          </w:p>
        </w:tc>
        <w:tc>
          <w:tcPr>
            <w:tcW w:w="3780" w:type="dxa"/>
            <w:gridSpan w:val="4"/>
            <w:vMerge w:val="restart"/>
            <w:tcBorders>
              <w:top w:val="double" w:sz="4" w:space="0" w:color="auto"/>
              <w:left w:val="single" w:sz="7" w:space="0" w:color="000000"/>
            </w:tcBorders>
          </w:tcPr>
          <w:p w14:paraId="29FEF9AA" w14:textId="77777777" w:rsidR="002D1C30" w:rsidRPr="009C4517" w:rsidRDefault="002D1C30" w:rsidP="009C4517">
            <w:pPr>
              <w:spacing w:line="115" w:lineRule="exact"/>
              <w:jc w:val="both"/>
            </w:pPr>
          </w:p>
          <w:p w14:paraId="35BCAB73"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rPr>
                <w:sz w:val="18"/>
                <w:vertAlign w:val="superscript"/>
              </w:rPr>
              <w:t>name</w:t>
            </w:r>
          </w:p>
        </w:tc>
        <w:tc>
          <w:tcPr>
            <w:tcW w:w="1710" w:type="dxa"/>
            <w:gridSpan w:val="2"/>
            <w:vMerge w:val="restart"/>
            <w:tcBorders>
              <w:top w:val="double" w:sz="4" w:space="0" w:color="auto"/>
              <w:left w:val="dashed" w:sz="7" w:space="0" w:color="000000"/>
              <w:right w:val="double" w:sz="4" w:space="0" w:color="auto"/>
            </w:tcBorders>
          </w:tcPr>
          <w:p w14:paraId="220A3990" w14:textId="77777777" w:rsidR="002D1C30" w:rsidRPr="009C4517" w:rsidRDefault="002D1C30" w:rsidP="009C4517">
            <w:pPr>
              <w:spacing w:line="115" w:lineRule="exact"/>
              <w:jc w:val="both"/>
            </w:pPr>
          </w:p>
          <w:p w14:paraId="7D4F1A88"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rPr>
                <w:sz w:val="18"/>
                <w:vertAlign w:val="superscript"/>
              </w:rPr>
              <w:t>voltage</w:t>
            </w:r>
          </w:p>
        </w:tc>
        <w:tc>
          <w:tcPr>
            <w:tcW w:w="210" w:type="dxa"/>
            <w:vMerge w:val="restart"/>
            <w:tcBorders>
              <w:top w:val="single" w:sz="4" w:space="0" w:color="FFFFFF"/>
              <w:left w:val="nil"/>
              <w:bottom w:val="single" w:sz="4" w:space="0" w:color="FFFFFF"/>
              <w:right w:val="double" w:sz="4" w:space="0" w:color="auto"/>
            </w:tcBorders>
          </w:tcPr>
          <w:p w14:paraId="5EB9CFB6" w14:textId="77777777" w:rsidR="002D1C30" w:rsidRPr="009C4517" w:rsidRDefault="002D1C30" w:rsidP="009C4517">
            <w:pPr>
              <w:spacing w:line="115" w:lineRule="exact"/>
              <w:jc w:val="both"/>
            </w:pPr>
          </w:p>
          <w:p w14:paraId="19626025"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976" w:type="dxa"/>
            <w:gridSpan w:val="3"/>
            <w:tcBorders>
              <w:top w:val="double" w:sz="4" w:space="0" w:color="auto"/>
              <w:left w:val="nil"/>
              <w:bottom w:val="single" w:sz="4" w:space="0" w:color="auto"/>
              <w:right w:val="double" w:sz="4" w:space="0" w:color="auto"/>
            </w:tcBorders>
            <w:shd w:val="pct20" w:color="000000" w:fill="FFFFFF"/>
          </w:tcPr>
          <w:p w14:paraId="6E0F3BE9" w14:textId="77777777" w:rsidR="002D1C30" w:rsidRPr="009C4517" w:rsidRDefault="002D1C30" w:rsidP="009C4517">
            <w:pPr>
              <w:spacing w:line="115" w:lineRule="exact"/>
              <w:jc w:val="both"/>
            </w:pPr>
          </w:p>
          <w:p w14:paraId="597A5CF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 xml:space="preserve"> </w:t>
            </w:r>
            <w:r w:rsidRPr="009C4517">
              <w:rPr>
                <w:sz w:val="18"/>
              </w:rPr>
              <w:t># Plant Group (tick one group only)</w:t>
            </w:r>
          </w:p>
        </w:tc>
      </w:tr>
      <w:tr w:rsidR="002D1C30" w:rsidRPr="009C4517" w14:paraId="474AAA12" w14:textId="77777777">
        <w:trPr>
          <w:gridAfter w:val="1"/>
          <w:wAfter w:w="54" w:type="dxa"/>
          <w:cantSplit/>
        </w:trPr>
        <w:tc>
          <w:tcPr>
            <w:tcW w:w="2107" w:type="dxa"/>
            <w:gridSpan w:val="3"/>
            <w:vMerge/>
            <w:tcBorders>
              <w:left w:val="double" w:sz="4" w:space="0" w:color="auto"/>
            </w:tcBorders>
          </w:tcPr>
          <w:p w14:paraId="48B18C88"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3780" w:type="dxa"/>
            <w:gridSpan w:val="4"/>
            <w:vMerge/>
            <w:tcBorders>
              <w:left w:val="single" w:sz="7" w:space="0" w:color="000000"/>
            </w:tcBorders>
          </w:tcPr>
          <w:p w14:paraId="5E69173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1710" w:type="dxa"/>
            <w:gridSpan w:val="2"/>
            <w:vMerge/>
            <w:tcBorders>
              <w:left w:val="dashed" w:sz="7" w:space="0" w:color="000000"/>
              <w:right w:val="double" w:sz="4" w:space="0" w:color="auto"/>
            </w:tcBorders>
          </w:tcPr>
          <w:p w14:paraId="00AD9D90"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0" w:type="dxa"/>
            <w:vMerge/>
            <w:tcBorders>
              <w:left w:val="nil"/>
              <w:bottom w:val="single" w:sz="4" w:space="0" w:color="FFFFFF"/>
              <w:right w:val="double" w:sz="4" w:space="0" w:color="auto"/>
            </w:tcBorders>
          </w:tcPr>
          <w:p w14:paraId="1F82505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4" w:space="0" w:color="auto"/>
              <w:left w:val="nil"/>
              <w:bottom w:val="single" w:sz="7" w:space="0" w:color="000000"/>
              <w:right w:val="single" w:sz="7" w:space="0" w:color="000000"/>
            </w:tcBorders>
          </w:tcPr>
          <w:p w14:paraId="6550E7D4" w14:textId="77777777" w:rsidR="002D1C30" w:rsidRPr="009C4517" w:rsidRDefault="002D1C30" w:rsidP="009C4517">
            <w:pPr>
              <w:spacing w:line="115" w:lineRule="exact"/>
              <w:jc w:val="both"/>
            </w:pPr>
          </w:p>
          <w:p w14:paraId="6BDAADA1"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4" w:space="0" w:color="auto"/>
              <w:left w:val="single" w:sz="7" w:space="0" w:color="000000"/>
              <w:bottom w:val="single" w:sz="7" w:space="0" w:color="000000"/>
              <w:right w:val="double" w:sz="4" w:space="0" w:color="auto"/>
            </w:tcBorders>
          </w:tcPr>
          <w:p w14:paraId="3F43FA84" w14:textId="77777777" w:rsidR="002D1C30" w:rsidRPr="009C4517" w:rsidRDefault="002D1C30" w:rsidP="009C4517">
            <w:pPr>
              <w:spacing w:line="115" w:lineRule="exact"/>
              <w:jc w:val="both"/>
              <w:rPr>
                <w:sz w:val="18"/>
              </w:rPr>
            </w:pPr>
          </w:p>
          <w:p w14:paraId="2DEE6BB4"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roofErr w:type="gramStart"/>
            <w:r w:rsidRPr="009C4517">
              <w:rPr>
                <w:sz w:val="18"/>
              </w:rPr>
              <w:t>Circuit  breakers</w:t>
            </w:r>
            <w:proofErr w:type="gramEnd"/>
            <w:r w:rsidRPr="009C4517">
              <w:rPr>
                <w:sz w:val="18"/>
              </w:rPr>
              <w:t xml:space="preserve"> / </w:t>
            </w:r>
          </w:p>
          <w:p w14:paraId="2EA69263"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Switch disconnectors</w:t>
            </w:r>
          </w:p>
        </w:tc>
      </w:tr>
      <w:tr w:rsidR="002D1C30" w:rsidRPr="009C4517" w14:paraId="238C3E25" w14:textId="77777777">
        <w:trPr>
          <w:gridAfter w:val="1"/>
          <w:wAfter w:w="54" w:type="dxa"/>
          <w:cantSplit/>
        </w:trPr>
        <w:tc>
          <w:tcPr>
            <w:tcW w:w="1144" w:type="dxa"/>
            <w:vMerge w:val="restart"/>
            <w:tcBorders>
              <w:top w:val="double" w:sz="4" w:space="0" w:color="000000"/>
              <w:left w:val="double" w:sz="4" w:space="0" w:color="auto"/>
              <w:bottom w:val="double" w:sz="4" w:space="0" w:color="auto"/>
              <w:right w:val="double" w:sz="4" w:space="0" w:color="auto"/>
            </w:tcBorders>
          </w:tcPr>
          <w:p w14:paraId="166B40AB" w14:textId="77777777" w:rsidR="002D1C30" w:rsidRPr="009C4517" w:rsidRDefault="002D1C30" w:rsidP="009C4517">
            <w:pPr>
              <w:spacing w:line="115" w:lineRule="exact"/>
              <w:jc w:val="both"/>
            </w:pPr>
          </w:p>
          <w:p w14:paraId="2B9CA894"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Circuit</w:t>
            </w:r>
          </w:p>
          <w:p w14:paraId="33FC020B" w14:textId="77777777" w:rsidR="002D1C30" w:rsidRPr="009C4517" w:rsidRDefault="002D1C30" w:rsidP="009C4517">
            <w:pPr>
              <w:spacing w:line="115" w:lineRule="exact"/>
              <w:jc w:val="both"/>
            </w:pPr>
          </w:p>
          <w:p w14:paraId="65E73663" w14:textId="77777777" w:rsidR="002D1C30" w:rsidRPr="009C4517" w:rsidRDefault="002D1C30" w:rsidP="009C4517">
            <w:pPr>
              <w:tabs>
                <w:tab w:val="left" w:pos="-1800"/>
                <w:tab w:val="left" w:pos="-1080"/>
                <w:tab w:val="left" w:pos="-360"/>
                <w:tab w:val="left" w:pos="360"/>
                <w:tab w:val="left" w:pos="413"/>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6"/>
              </w:rPr>
            </w:pPr>
            <w:r w:rsidRPr="009C4517">
              <w:rPr>
                <w:sz w:val="16"/>
              </w:rPr>
              <w:tab/>
            </w:r>
          </w:p>
        </w:tc>
        <w:tc>
          <w:tcPr>
            <w:tcW w:w="6453" w:type="dxa"/>
            <w:gridSpan w:val="8"/>
            <w:vMerge w:val="restart"/>
            <w:tcBorders>
              <w:top w:val="double" w:sz="4" w:space="0" w:color="000000"/>
              <w:left w:val="double" w:sz="4" w:space="0" w:color="auto"/>
              <w:bottom w:val="double" w:sz="4" w:space="0" w:color="auto"/>
              <w:right w:val="double" w:sz="4" w:space="0" w:color="auto"/>
            </w:tcBorders>
          </w:tcPr>
          <w:p w14:paraId="721E5E5C" w14:textId="77777777" w:rsidR="002D1C30" w:rsidRPr="009C4517" w:rsidRDefault="002D1C30" w:rsidP="009C4517">
            <w:pPr>
              <w:tabs>
                <w:tab w:val="left" w:pos="-1800"/>
                <w:tab w:val="left" w:pos="-1080"/>
                <w:tab w:val="left" w:pos="-360"/>
                <w:tab w:val="left" w:pos="360"/>
                <w:tab w:val="left" w:pos="413"/>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pPr>
            <w:r w:rsidRPr="009C4517">
              <w:rPr>
                <w:sz w:val="16"/>
              </w:rPr>
              <w:tab/>
            </w:r>
          </w:p>
          <w:p w14:paraId="1216ECE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pPr>
          </w:p>
          <w:p w14:paraId="148C2388" w14:textId="77777777" w:rsidR="002D1C30" w:rsidRPr="009C4517" w:rsidRDefault="002D1C30" w:rsidP="009C4517">
            <w:pPr>
              <w:spacing w:line="57" w:lineRule="exact"/>
              <w:jc w:val="both"/>
            </w:pPr>
          </w:p>
          <w:p w14:paraId="5F3BCD4E" w14:textId="77777777" w:rsidR="002D1C30" w:rsidRPr="009C4517" w:rsidRDefault="002D1C30" w:rsidP="009C4517">
            <w:pPr>
              <w:spacing w:line="57" w:lineRule="exact"/>
              <w:jc w:val="both"/>
            </w:pPr>
          </w:p>
        </w:tc>
        <w:tc>
          <w:tcPr>
            <w:tcW w:w="210" w:type="dxa"/>
            <w:vMerge/>
            <w:tcBorders>
              <w:left w:val="double" w:sz="4" w:space="0" w:color="auto"/>
              <w:bottom w:val="single" w:sz="4" w:space="0" w:color="FFFFFF"/>
              <w:right w:val="double" w:sz="4" w:space="0" w:color="auto"/>
            </w:tcBorders>
          </w:tcPr>
          <w:p w14:paraId="14400C52"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7825573D" w14:textId="77777777" w:rsidR="002D1C30" w:rsidRPr="009C4517" w:rsidRDefault="002D1C30" w:rsidP="009C4517">
            <w:pPr>
              <w:spacing w:line="115" w:lineRule="exact"/>
              <w:jc w:val="both"/>
            </w:pPr>
          </w:p>
          <w:p w14:paraId="4B90BAD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0A5DAC4C" w14:textId="77777777" w:rsidR="002D1C30" w:rsidRPr="009C4517" w:rsidRDefault="002D1C30" w:rsidP="009C4517">
            <w:pPr>
              <w:spacing w:line="115" w:lineRule="exact"/>
              <w:jc w:val="both"/>
              <w:rPr>
                <w:sz w:val="18"/>
              </w:rPr>
            </w:pPr>
          </w:p>
          <w:p w14:paraId="46A78453"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Disconnectors</w:t>
            </w:r>
          </w:p>
        </w:tc>
      </w:tr>
      <w:tr w:rsidR="002D1C30" w:rsidRPr="009C4517" w14:paraId="1D96BCA3" w14:textId="77777777">
        <w:trPr>
          <w:gridAfter w:val="1"/>
          <w:wAfter w:w="54" w:type="dxa"/>
          <w:cantSplit/>
        </w:trPr>
        <w:tc>
          <w:tcPr>
            <w:tcW w:w="1144" w:type="dxa"/>
            <w:vMerge/>
            <w:tcBorders>
              <w:top w:val="double" w:sz="4" w:space="0" w:color="auto"/>
              <w:left w:val="double" w:sz="4" w:space="0" w:color="auto"/>
              <w:bottom w:val="double" w:sz="4" w:space="0" w:color="auto"/>
              <w:right w:val="double" w:sz="4" w:space="0" w:color="auto"/>
            </w:tcBorders>
          </w:tcPr>
          <w:p w14:paraId="5638CAB0" w14:textId="77777777" w:rsidR="002D1C30" w:rsidRPr="009C4517" w:rsidRDefault="002D1C30" w:rsidP="009C4517">
            <w:pPr>
              <w:spacing w:line="57" w:lineRule="exact"/>
              <w:jc w:val="both"/>
              <w:rPr>
                <w:sz w:val="18"/>
              </w:rPr>
            </w:pPr>
          </w:p>
        </w:tc>
        <w:tc>
          <w:tcPr>
            <w:tcW w:w="6453" w:type="dxa"/>
            <w:gridSpan w:val="8"/>
            <w:vMerge/>
            <w:tcBorders>
              <w:top w:val="double" w:sz="4" w:space="0" w:color="auto"/>
              <w:left w:val="double" w:sz="4" w:space="0" w:color="auto"/>
              <w:bottom w:val="double" w:sz="4" w:space="0" w:color="auto"/>
              <w:right w:val="double" w:sz="4" w:space="0" w:color="auto"/>
            </w:tcBorders>
          </w:tcPr>
          <w:p w14:paraId="5BC49315" w14:textId="77777777" w:rsidR="002D1C30" w:rsidRPr="009C4517" w:rsidRDefault="002D1C30" w:rsidP="009C4517">
            <w:pPr>
              <w:spacing w:line="57" w:lineRule="exact"/>
              <w:jc w:val="both"/>
              <w:rPr>
                <w:sz w:val="18"/>
              </w:rPr>
            </w:pPr>
          </w:p>
        </w:tc>
        <w:tc>
          <w:tcPr>
            <w:tcW w:w="210" w:type="dxa"/>
            <w:vMerge/>
            <w:tcBorders>
              <w:left w:val="double" w:sz="4" w:space="0" w:color="auto"/>
              <w:bottom w:val="single" w:sz="4" w:space="0" w:color="FFFFFF"/>
              <w:right w:val="double" w:sz="4" w:space="0" w:color="auto"/>
            </w:tcBorders>
          </w:tcPr>
          <w:p w14:paraId="1F4B81F8"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283" w:type="dxa"/>
            <w:tcBorders>
              <w:top w:val="single" w:sz="7" w:space="0" w:color="000000"/>
              <w:left w:val="nil"/>
              <w:bottom w:val="single" w:sz="7" w:space="0" w:color="000000"/>
              <w:right w:val="single" w:sz="7" w:space="0" w:color="000000"/>
            </w:tcBorders>
          </w:tcPr>
          <w:p w14:paraId="2EC5CBCE" w14:textId="77777777" w:rsidR="002D1C30" w:rsidRPr="009C4517" w:rsidRDefault="002D1C30" w:rsidP="009C4517">
            <w:pPr>
              <w:spacing w:line="115" w:lineRule="exact"/>
              <w:jc w:val="both"/>
              <w:rPr>
                <w:sz w:val="18"/>
              </w:rPr>
            </w:pPr>
          </w:p>
          <w:p w14:paraId="752866F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2693" w:type="dxa"/>
            <w:gridSpan w:val="2"/>
            <w:tcBorders>
              <w:top w:val="single" w:sz="7" w:space="0" w:color="000000"/>
              <w:left w:val="single" w:sz="7" w:space="0" w:color="000000"/>
              <w:bottom w:val="single" w:sz="7" w:space="0" w:color="000000"/>
              <w:right w:val="double" w:sz="4" w:space="0" w:color="auto"/>
            </w:tcBorders>
          </w:tcPr>
          <w:p w14:paraId="2A02F65C" w14:textId="77777777" w:rsidR="002D1C30" w:rsidRPr="009C4517" w:rsidRDefault="002D1C30" w:rsidP="009C4517">
            <w:pPr>
              <w:spacing w:line="115" w:lineRule="exact"/>
              <w:jc w:val="both"/>
              <w:rPr>
                <w:sz w:val="18"/>
              </w:rPr>
            </w:pPr>
          </w:p>
          <w:p w14:paraId="4EB1FF2A"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Instrument Transformer</w:t>
            </w:r>
          </w:p>
        </w:tc>
      </w:tr>
      <w:tr w:rsidR="002D1C30" w:rsidRPr="009C4517" w14:paraId="4ADF5D14" w14:textId="77777777">
        <w:trPr>
          <w:gridAfter w:val="1"/>
          <w:wAfter w:w="54" w:type="dxa"/>
          <w:cantSplit/>
        </w:trPr>
        <w:tc>
          <w:tcPr>
            <w:tcW w:w="1144" w:type="dxa"/>
            <w:vMerge/>
            <w:tcBorders>
              <w:top w:val="double" w:sz="4" w:space="0" w:color="auto"/>
              <w:left w:val="double" w:sz="4" w:space="0" w:color="auto"/>
              <w:bottom w:val="double" w:sz="4" w:space="0" w:color="auto"/>
              <w:right w:val="double" w:sz="4" w:space="0" w:color="auto"/>
            </w:tcBorders>
          </w:tcPr>
          <w:p w14:paraId="3ACF6C8B" w14:textId="77777777" w:rsidR="002D1C30" w:rsidRPr="009C4517" w:rsidRDefault="002D1C30" w:rsidP="009C4517">
            <w:pPr>
              <w:spacing w:line="57" w:lineRule="exact"/>
              <w:jc w:val="both"/>
              <w:rPr>
                <w:sz w:val="18"/>
              </w:rPr>
            </w:pPr>
          </w:p>
        </w:tc>
        <w:tc>
          <w:tcPr>
            <w:tcW w:w="6453" w:type="dxa"/>
            <w:gridSpan w:val="8"/>
            <w:vMerge/>
            <w:tcBorders>
              <w:top w:val="double" w:sz="4" w:space="0" w:color="auto"/>
              <w:left w:val="double" w:sz="4" w:space="0" w:color="auto"/>
              <w:bottom w:val="double" w:sz="4" w:space="0" w:color="auto"/>
              <w:right w:val="double" w:sz="4" w:space="0" w:color="auto"/>
            </w:tcBorders>
          </w:tcPr>
          <w:p w14:paraId="4283D43B" w14:textId="77777777" w:rsidR="002D1C30" w:rsidRPr="009C4517" w:rsidRDefault="002D1C30" w:rsidP="009C4517">
            <w:pPr>
              <w:spacing w:line="57" w:lineRule="exact"/>
              <w:jc w:val="both"/>
              <w:rPr>
                <w:sz w:val="18"/>
              </w:rPr>
            </w:pPr>
          </w:p>
        </w:tc>
        <w:tc>
          <w:tcPr>
            <w:tcW w:w="210" w:type="dxa"/>
            <w:vMerge/>
            <w:tcBorders>
              <w:left w:val="double" w:sz="4" w:space="0" w:color="auto"/>
              <w:bottom w:val="single" w:sz="4" w:space="0" w:color="FFFFFF"/>
              <w:right w:val="double" w:sz="4" w:space="0" w:color="auto"/>
            </w:tcBorders>
          </w:tcPr>
          <w:p w14:paraId="5671BD10"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283" w:type="dxa"/>
            <w:tcBorders>
              <w:top w:val="single" w:sz="7" w:space="0" w:color="000000"/>
              <w:left w:val="nil"/>
              <w:bottom w:val="single" w:sz="7" w:space="0" w:color="000000"/>
              <w:right w:val="single" w:sz="7" w:space="0" w:color="000000"/>
            </w:tcBorders>
          </w:tcPr>
          <w:p w14:paraId="646F02A6" w14:textId="77777777" w:rsidR="002D1C30" w:rsidRPr="009C4517" w:rsidRDefault="002D1C30" w:rsidP="009C4517">
            <w:pPr>
              <w:spacing w:line="115" w:lineRule="exact"/>
              <w:jc w:val="both"/>
              <w:rPr>
                <w:sz w:val="18"/>
              </w:rPr>
            </w:pPr>
          </w:p>
          <w:p w14:paraId="11C59378"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2693" w:type="dxa"/>
            <w:gridSpan w:val="2"/>
            <w:tcBorders>
              <w:top w:val="single" w:sz="7" w:space="0" w:color="000000"/>
              <w:left w:val="single" w:sz="7" w:space="0" w:color="000000"/>
              <w:bottom w:val="single" w:sz="7" w:space="0" w:color="000000"/>
              <w:right w:val="double" w:sz="4" w:space="0" w:color="auto"/>
            </w:tcBorders>
          </w:tcPr>
          <w:p w14:paraId="63B70B0E" w14:textId="77777777" w:rsidR="002D1C30" w:rsidRPr="009C4517" w:rsidRDefault="002D1C30" w:rsidP="009C4517">
            <w:pPr>
              <w:spacing w:line="115" w:lineRule="exact"/>
              <w:jc w:val="both"/>
              <w:rPr>
                <w:sz w:val="18"/>
              </w:rPr>
            </w:pPr>
          </w:p>
          <w:p w14:paraId="002FF53A"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Overhead Line</w:t>
            </w:r>
          </w:p>
        </w:tc>
      </w:tr>
      <w:tr w:rsidR="002D1C30" w:rsidRPr="009C4517" w14:paraId="55E4E86B" w14:textId="77777777">
        <w:trPr>
          <w:gridAfter w:val="1"/>
          <w:wAfter w:w="54" w:type="dxa"/>
          <w:cantSplit/>
        </w:trPr>
        <w:tc>
          <w:tcPr>
            <w:tcW w:w="1144" w:type="dxa"/>
            <w:vMerge/>
            <w:tcBorders>
              <w:top w:val="double" w:sz="4" w:space="0" w:color="auto"/>
              <w:left w:val="double" w:sz="4" w:space="0" w:color="auto"/>
              <w:bottom w:val="double" w:sz="4" w:space="0" w:color="auto"/>
              <w:right w:val="double" w:sz="4" w:space="0" w:color="auto"/>
            </w:tcBorders>
          </w:tcPr>
          <w:p w14:paraId="7602AC25"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6453" w:type="dxa"/>
            <w:gridSpan w:val="8"/>
            <w:vMerge/>
            <w:tcBorders>
              <w:top w:val="double" w:sz="4" w:space="0" w:color="auto"/>
              <w:left w:val="double" w:sz="4" w:space="0" w:color="auto"/>
              <w:bottom w:val="double" w:sz="4" w:space="0" w:color="auto"/>
              <w:right w:val="double" w:sz="4" w:space="0" w:color="auto"/>
            </w:tcBorders>
          </w:tcPr>
          <w:p w14:paraId="5F92F489"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0" w:type="dxa"/>
            <w:vMerge/>
            <w:tcBorders>
              <w:left w:val="double" w:sz="4" w:space="0" w:color="auto"/>
              <w:bottom w:val="single" w:sz="4" w:space="0" w:color="FFFFFF"/>
              <w:right w:val="double" w:sz="4" w:space="0" w:color="auto"/>
            </w:tcBorders>
          </w:tcPr>
          <w:p w14:paraId="23BC1798"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01E1E44F" w14:textId="77777777" w:rsidR="002D1C30" w:rsidRPr="009C4517" w:rsidRDefault="002D1C30" w:rsidP="009C4517">
            <w:pPr>
              <w:spacing w:line="57" w:lineRule="exact"/>
              <w:jc w:val="both"/>
            </w:pPr>
          </w:p>
          <w:p w14:paraId="5200661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745A684F" w14:textId="77777777" w:rsidR="002D1C30" w:rsidRPr="009C4517" w:rsidRDefault="002D1C30" w:rsidP="009C4517">
            <w:pPr>
              <w:spacing w:line="57" w:lineRule="exact"/>
              <w:jc w:val="both"/>
              <w:rPr>
                <w:sz w:val="18"/>
              </w:rPr>
            </w:pPr>
          </w:p>
          <w:p w14:paraId="4B60A69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Cable</w:t>
            </w:r>
          </w:p>
        </w:tc>
      </w:tr>
      <w:tr w:rsidR="002D1C30" w:rsidRPr="009C4517" w14:paraId="4587F7F6" w14:textId="77777777">
        <w:trPr>
          <w:gridAfter w:val="1"/>
          <w:wAfter w:w="54" w:type="dxa"/>
          <w:cantSplit/>
        </w:trPr>
        <w:tc>
          <w:tcPr>
            <w:tcW w:w="1144" w:type="dxa"/>
            <w:vMerge/>
            <w:tcBorders>
              <w:top w:val="double" w:sz="4" w:space="0" w:color="auto"/>
              <w:left w:val="double" w:sz="4" w:space="0" w:color="auto"/>
              <w:bottom w:val="double" w:sz="4" w:space="0" w:color="auto"/>
              <w:right w:val="double" w:sz="4" w:space="0" w:color="auto"/>
            </w:tcBorders>
          </w:tcPr>
          <w:p w14:paraId="49B535B9"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6453" w:type="dxa"/>
            <w:gridSpan w:val="8"/>
            <w:vMerge/>
            <w:tcBorders>
              <w:top w:val="double" w:sz="4" w:space="0" w:color="auto"/>
              <w:left w:val="double" w:sz="4" w:space="0" w:color="auto"/>
              <w:bottom w:val="double" w:sz="4" w:space="0" w:color="auto"/>
              <w:right w:val="double" w:sz="4" w:space="0" w:color="auto"/>
            </w:tcBorders>
          </w:tcPr>
          <w:p w14:paraId="47DAE6C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0" w:type="dxa"/>
            <w:vMerge/>
            <w:tcBorders>
              <w:left w:val="double" w:sz="4" w:space="0" w:color="auto"/>
              <w:bottom w:val="single" w:sz="4" w:space="0" w:color="FFFFFF"/>
              <w:right w:val="double" w:sz="4" w:space="0" w:color="auto"/>
            </w:tcBorders>
          </w:tcPr>
          <w:p w14:paraId="33D441B3"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70E94EF5" w14:textId="77777777" w:rsidR="002D1C30" w:rsidRPr="009C4517" w:rsidRDefault="002D1C30" w:rsidP="009C4517">
            <w:pPr>
              <w:spacing w:line="57" w:lineRule="exact"/>
              <w:jc w:val="both"/>
            </w:pPr>
          </w:p>
          <w:p w14:paraId="4187128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75DE92E4" w14:textId="77777777" w:rsidR="002D1C30" w:rsidRPr="009C4517" w:rsidRDefault="002D1C30" w:rsidP="009C4517">
            <w:pPr>
              <w:spacing w:line="57" w:lineRule="exact"/>
              <w:jc w:val="both"/>
              <w:rPr>
                <w:sz w:val="18"/>
              </w:rPr>
            </w:pPr>
          </w:p>
          <w:p w14:paraId="76B62A76"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Protection</w:t>
            </w:r>
          </w:p>
        </w:tc>
      </w:tr>
      <w:tr w:rsidR="002D1C30" w:rsidRPr="009C4517" w14:paraId="7F421BFF" w14:textId="77777777">
        <w:trPr>
          <w:gridAfter w:val="1"/>
          <w:wAfter w:w="54" w:type="dxa"/>
          <w:cantSplit/>
        </w:trPr>
        <w:tc>
          <w:tcPr>
            <w:tcW w:w="7597" w:type="dxa"/>
            <w:gridSpan w:val="9"/>
            <w:tcBorders>
              <w:left w:val="double" w:sz="4" w:space="0" w:color="FFFFFF"/>
              <w:bottom w:val="double" w:sz="4" w:space="0" w:color="auto"/>
              <w:right w:val="double" w:sz="4" w:space="0" w:color="FFFFFF"/>
            </w:tcBorders>
          </w:tcPr>
          <w:p w14:paraId="0C408564" w14:textId="77777777" w:rsidR="002D1C30" w:rsidRPr="009C4517" w:rsidRDefault="002D1C30" w:rsidP="009C4517">
            <w:pPr>
              <w:spacing w:line="57" w:lineRule="exact"/>
              <w:jc w:val="both"/>
            </w:pPr>
          </w:p>
          <w:p w14:paraId="224A0BD2"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0" w:type="dxa"/>
            <w:tcBorders>
              <w:left w:val="double" w:sz="4" w:space="0" w:color="FFFFFF"/>
              <w:right w:val="double" w:sz="4" w:space="0" w:color="auto"/>
            </w:tcBorders>
          </w:tcPr>
          <w:p w14:paraId="0DB43D80" w14:textId="77777777" w:rsidR="002D1C30" w:rsidRPr="009C4517" w:rsidRDefault="002D1C30" w:rsidP="009C4517">
            <w:pPr>
              <w:spacing w:line="57" w:lineRule="exact"/>
              <w:jc w:val="both"/>
            </w:pPr>
          </w:p>
          <w:p w14:paraId="56A8128B"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08DC3D6F" w14:textId="77777777" w:rsidR="002D1C30" w:rsidRPr="009C4517" w:rsidRDefault="002D1C30" w:rsidP="009C4517">
            <w:pPr>
              <w:spacing w:line="57" w:lineRule="exact"/>
              <w:jc w:val="both"/>
            </w:pPr>
          </w:p>
          <w:p w14:paraId="042D8420"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613266F6" w14:textId="77777777" w:rsidR="002D1C30" w:rsidRPr="009C4517" w:rsidRDefault="002D1C30" w:rsidP="009C4517">
            <w:pPr>
              <w:spacing w:line="57" w:lineRule="exact"/>
              <w:jc w:val="both"/>
              <w:rPr>
                <w:sz w:val="18"/>
              </w:rPr>
            </w:pPr>
          </w:p>
          <w:p w14:paraId="65A4D311"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Reactors</w:t>
            </w:r>
          </w:p>
        </w:tc>
      </w:tr>
      <w:tr w:rsidR="002D1C30" w:rsidRPr="009C4517" w14:paraId="62337C34" w14:textId="77777777">
        <w:trPr>
          <w:gridAfter w:val="1"/>
          <w:wAfter w:w="54" w:type="dxa"/>
          <w:cantSplit/>
        </w:trPr>
        <w:tc>
          <w:tcPr>
            <w:tcW w:w="1567" w:type="dxa"/>
            <w:gridSpan w:val="2"/>
            <w:tcBorders>
              <w:top w:val="double" w:sz="4" w:space="0" w:color="000000"/>
              <w:left w:val="double" w:sz="4" w:space="0" w:color="auto"/>
              <w:bottom w:val="single" w:sz="2" w:space="0" w:color="000000"/>
              <w:right w:val="single" w:sz="2" w:space="0" w:color="000000"/>
            </w:tcBorders>
          </w:tcPr>
          <w:p w14:paraId="26390A43" w14:textId="77777777" w:rsidR="002D1C30" w:rsidRPr="009C4517" w:rsidRDefault="002D1C30" w:rsidP="009C4517">
            <w:pPr>
              <w:spacing w:line="86" w:lineRule="exact"/>
              <w:jc w:val="both"/>
            </w:pPr>
          </w:p>
          <w:p w14:paraId="754B734B" w14:textId="77777777" w:rsidR="002D1C30" w:rsidRPr="009C4517" w:rsidRDefault="002D1C30" w:rsidP="009C4517">
            <w:pPr>
              <w:tabs>
                <w:tab w:val="left" w:pos="-1800"/>
                <w:tab w:val="left" w:pos="-1080"/>
                <w:tab w:val="left" w:pos="-360"/>
                <w:tab w:val="left" w:pos="360"/>
                <w:tab w:val="left" w:pos="413"/>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ab/>
            </w:r>
          </w:p>
        </w:tc>
        <w:tc>
          <w:tcPr>
            <w:tcW w:w="995" w:type="dxa"/>
            <w:gridSpan w:val="2"/>
            <w:tcBorders>
              <w:top w:val="double" w:sz="4" w:space="0" w:color="000000"/>
              <w:left w:val="nil"/>
              <w:bottom w:val="single" w:sz="4" w:space="0" w:color="000000"/>
              <w:right w:val="single" w:sz="4" w:space="0" w:color="000000"/>
            </w:tcBorders>
          </w:tcPr>
          <w:p w14:paraId="6A9304F8" w14:textId="77777777" w:rsidR="002D1C30" w:rsidRPr="009C4517" w:rsidRDefault="002D1C30" w:rsidP="009C4517">
            <w:pPr>
              <w:spacing w:line="86" w:lineRule="exact"/>
              <w:jc w:val="both"/>
            </w:pPr>
          </w:p>
          <w:p w14:paraId="2532A0B2"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Date</w:t>
            </w:r>
          </w:p>
        </w:tc>
        <w:tc>
          <w:tcPr>
            <w:tcW w:w="850" w:type="dxa"/>
            <w:tcBorders>
              <w:top w:val="double" w:sz="7" w:space="0" w:color="000000"/>
              <w:left w:val="nil"/>
              <w:bottom w:val="single" w:sz="7" w:space="0" w:color="000000"/>
            </w:tcBorders>
          </w:tcPr>
          <w:p w14:paraId="224B9725" w14:textId="77777777" w:rsidR="002D1C30" w:rsidRPr="009C4517" w:rsidRDefault="002D1C30" w:rsidP="009C4517">
            <w:pPr>
              <w:spacing w:line="86" w:lineRule="exact"/>
              <w:jc w:val="both"/>
            </w:pPr>
          </w:p>
          <w:p w14:paraId="48F22F0C"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Time</w:t>
            </w:r>
          </w:p>
        </w:tc>
        <w:tc>
          <w:tcPr>
            <w:tcW w:w="1985" w:type="dxa"/>
            <w:tcBorders>
              <w:top w:val="double" w:sz="7" w:space="0" w:color="000000"/>
              <w:left w:val="single" w:sz="7" w:space="0" w:color="000000"/>
              <w:bottom w:val="single" w:sz="7" w:space="0" w:color="000000"/>
            </w:tcBorders>
          </w:tcPr>
          <w:p w14:paraId="0E03B994"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pPr>
            <w:r w:rsidRPr="009C4517">
              <w:t>Issued on behalf of T.O.</w:t>
            </w:r>
          </w:p>
        </w:tc>
        <w:tc>
          <w:tcPr>
            <w:tcW w:w="2183" w:type="dxa"/>
            <w:gridSpan w:val="2"/>
            <w:tcBorders>
              <w:top w:val="double" w:sz="4" w:space="0" w:color="000000"/>
              <w:left w:val="single" w:sz="2" w:space="0" w:color="000000"/>
              <w:bottom w:val="single" w:sz="7" w:space="0" w:color="000000"/>
              <w:right w:val="double" w:sz="4" w:space="0" w:color="auto"/>
            </w:tcBorders>
          </w:tcPr>
          <w:p w14:paraId="3FF30A8E" w14:textId="3635F46E"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pPr>
            <w:r w:rsidRPr="009C4517">
              <w:t xml:space="preserve">Acknowledged on behalf of </w:t>
            </w:r>
            <w:r w:rsidR="0067122E">
              <w:t>The Company</w:t>
            </w:r>
          </w:p>
        </w:tc>
        <w:tc>
          <w:tcPr>
            <w:tcW w:w="227" w:type="dxa"/>
            <w:gridSpan w:val="2"/>
            <w:vMerge w:val="restart"/>
            <w:tcBorders>
              <w:top w:val="single" w:sz="2" w:space="0" w:color="FFFFFF"/>
              <w:left w:val="nil"/>
              <w:bottom w:val="double" w:sz="4" w:space="0" w:color="auto"/>
              <w:right w:val="double" w:sz="4" w:space="0" w:color="auto"/>
            </w:tcBorders>
          </w:tcPr>
          <w:p w14:paraId="69E8AE5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1E76429D" w14:textId="77777777" w:rsidR="002D1C30" w:rsidRPr="009C4517" w:rsidRDefault="002D1C30" w:rsidP="009C4517">
            <w:pPr>
              <w:spacing w:line="86" w:lineRule="exact"/>
              <w:jc w:val="both"/>
            </w:pPr>
          </w:p>
          <w:p w14:paraId="39E63B2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50792BC0" w14:textId="77777777" w:rsidR="002D1C30" w:rsidRPr="009C4517" w:rsidRDefault="002D1C30" w:rsidP="009C4517">
            <w:pPr>
              <w:spacing w:line="86" w:lineRule="exact"/>
              <w:jc w:val="both"/>
              <w:rPr>
                <w:sz w:val="18"/>
              </w:rPr>
            </w:pPr>
          </w:p>
          <w:p w14:paraId="53904EFF"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Substation Auxiliaries</w:t>
            </w:r>
          </w:p>
        </w:tc>
      </w:tr>
      <w:tr w:rsidR="002D1C30" w:rsidRPr="009C4517" w14:paraId="497D594C" w14:textId="77777777">
        <w:trPr>
          <w:gridAfter w:val="1"/>
          <w:wAfter w:w="54" w:type="dxa"/>
          <w:cantSplit/>
        </w:trPr>
        <w:tc>
          <w:tcPr>
            <w:tcW w:w="1567" w:type="dxa"/>
            <w:gridSpan w:val="2"/>
            <w:vMerge w:val="restart"/>
            <w:tcBorders>
              <w:left w:val="double" w:sz="4" w:space="0" w:color="auto"/>
              <w:right w:val="single" w:sz="2" w:space="0" w:color="000000"/>
            </w:tcBorders>
            <w:vAlign w:val="center"/>
          </w:tcPr>
          <w:p w14:paraId="6C30C27C" w14:textId="77777777" w:rsidR="002D1C30" w:rsidRPr="009C4517" w:rsidRDefault="002D1C30" w:rsidP="009C4517">
            <w:pPr>
              <w:spacing w:line="57" w:lineRule="exact"/>
              <w:jc w:val="both"/>
            </w:pPr>
          </w:p>
          <w:p w14:paraId="25A208F5"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Issue</w:t>
            </w:r>
          </w:p>
        </w:tc>
        <w:tc>
          <w:tcPr>
            <w:tcW w:w="995" w:type="dxa"/>
            <w:gridSpan w:val="2"/>
            <w:tcBorders>
              <w:top w:val="single" w:sz="7" w:space="0" w:color="000000"/>
              <w:left w:val="nil"/>
              <w:bottom w:val="single" w:sz="4" w:space="0" w:color="auto"/>
            </w:tcBorders>
          </w:tcPr>
          <w:p w14:paraId="543E66DC" w14:textId="77777777" w:rsidR="002D1C30" w:rsidRPr="009C4517" w:rsidRDefault="002D1C30" w:rsidP="009C4517">
            <w:pPr>
              <w:spacing w:line="57" w:lineRule="exact"/>
              <w:jc w:val="both"/>
            </w:pPr>
          </w:p>
          <w:p w14:paraId="78FCE72D"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850" w:type="dxa"/>
            <w:tcBorders>
              <w:top w:val="single" w:sz="7" w:space="0" w:color="000000"/>
              <w:left w:val="single" w:sz="7" w:space="0" w:color="000000"/>
              <w:bottom w:val="single" w:sz="4" w:space="0" w:color="auto"/>
            </w:tcBorders>
          </w:tcPr>
          <w:p w14:paraId="193DA0B6" w14:textId="77777777" w:rsidR="002D1C30" w:rsidRPr="009C4517" w:rsidRDefault="002D1C30" w:rsidP="009C4517">
            <w:pPr>
              <w:spacing w:line="57" w:lineRule="exact"/>
              <w:jc w:val="both"/>
            </w:pPr>
          </w:p>
          <w:p w14:paraId="6C4B273A"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1985" w:type="dxa"/>
            <w:tcBorders>
              <w:top w:val="single" w:sz="7" w:space="0" w:color="000000"/>
              <w:left w:val="single" w:sz="7" w:space="0" w:color="000000"/>
              <w:bottom w:val="single" w:sz="4" w:space="0" w:color="auto"/>
            </w:tcBorders>
          </w:tcPr>
          <w:p w14:paraId="1A2CD65B" w14:textId="77777777" w:rsidR="002D1C30" w:rsidRPr="009C4517" w:rsidRDefault="002D1C30" w:rsidP="009C4517">
            <w:pPr>
              <w:spacing w:line="57" w:lineRule="exact"/>
              <w:jc w:val="both"/>
            </w:pPr>
          </w:p>
          <w:p w14:paraId="45282551"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83" w:type="dxa"/>
            <w:gridSpan w:val="2"/>
            <w:tcBorders>
              <w:top w:val="single" w:sz="7" w:space="0" w:color="000000"/>
              <w:left w:val="single" w:sz="2" w:space="0" w:color="000000"/>
              <w:bottom w:val="single" w:sz="4" w:space="0" w:color="auto"/>
              <w:right w:val="double" w:sz="4" w:space="0" w:color="auto"/>
            </w:tcBorders>
            <w:shd w:val="thinDiagStripe" w:color="auto" w:fill="auto"/>
          </w:tcPr>
          <w:p w14:paraId="302C8079" w14:textId="77777777" w:rsidR="002D1C30" w:rsidRPr="009C4517" w:rsidRDefault="002D1C30" w:rsidP="009C4517">
            <w:pPr>
              <w:spacing w:line="57" w:lineRule="exact"/>
              <w:jc w:val="both"/>
            </w:pPr>
          </w:p>
          <w:p w14:paraId="364978F3"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27" w:type="dxa"/>
            <w:gridSpan w:val="2"/>
            <w:vMerge/>
            <w:tcBorders>
              <w:left w:val="nil"/>
              <w:bottom w:val="double" w:sz="4" w:space="0" w:color="auto"/>
              <w:right w:val="double" w:sz="4" w:space="0" w:color="auto"/>
            </w:tcBorders>
          </w:tcPr>
          <w:p w14:paraId="3BB1D7B2"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30ACA434" w14:textId="77777777" w:rsidR="002D1C30" w:rsidRPr="009C4517" w:rsidRDefault="002D1C30" w:rsidP="009C4517">
            <w:pPr>
              <w:spacing w:line="57" w:lineRule="exact"/>
              <w:jc w:val="both"/>
            </w:pPr>
          </w:p>
          <w:p w14:paraId="6A241EE1"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06C17C3A" w14:textId="77777777" w:rsidR="002D1C30" w:rsidRPr="009C4517" w:rsidRDefault="002D1C30" w:rsidP="009C4517">
            <w:pPr>
              <w:spacing w:line="57" w:lineRule="exact"/>
              <w:jc w:val="both"/>
              <w:rPr>
                <w:sz w:val="18"/>
              </w:rPr>
            </w:pPr>
          </w:p>
          <w:p w14:paraId="47C7726B"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SVCs / MSCs / Synch Comps</w:t>
            </w:r>
          </w:p>
        </w:tc>
      </w:tr>
      <w:tr w:rsidR="002D1C30" w:rsidRPr="009C4517" w14:paraId="627068F4" w14:textId="77777777">
        <w:trPr>
          <w:gridAfter w:val="1"/>
          <w:wAfter w:w="54" w:type="dxa"/>
          <w:cantSplit/>
        </w:trPr>
        <w:tc>
          <w:tcPr>
            <w:tcW w:w="1567" w:type="dxa"/>
            <w:gridSpan w:val="2"/>
            <w:vMerge/>
            <w:tcBorders>
              <w:left w:val="double" w:sz="4" w:space="0" w:color="auto"/>
              <w:right w:val="single" w:sz="2" w:space="0" w:color="000000"/>
            </w:tcBorders>
          </w:tcPr>
          <w:p w14:paraId="68D79E0F"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995" w:type="dxa"/>
            <w:gridSpan w:val="2"/>
            <w:tcBorders>
              <w:top w:val="single" w:sz="4" w:space="0" w:color="auto"/>
              <w:left w:val="nil"/>
              <w:bottom w:val="single" w:sz="7" w:space="0" w:color="000000"/>
            </w:tcBorders>
          </w:tcPr>
          <w:p w14:paraId="32D7A368"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850" w:type="dxa"/>
            <w:tcBorders>
              <w:top w:val="single" w:sz="4" w:space="0" w:color="auto"/>
              <w:left w:val="single" w:sz="7" w:space="0" w:color="000000"/>
              <w:bottom w:val="single" w:sz="7" w:space="0" w:color="000000"/>
            </w:tcBorders>
          </w:tcPr>
          <w:p w14:paraId="15A48D39"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1985" w:type="dxa"/>
            <w:tcBorders>
              <w:top w:val="single" w:sz="4" w:space="0" w:color="auto"/>
              <w:left w:val="single" w:sz="7" w:space="0" w:color="000000"/>
              <w:bottom w:val="single" w:sz="7" w:space="0" w:color="000000"/>
            </w:tcBorders>
            <w:shd w:val="thinDiagStripe" w:color="auto" w:fill="auto"/>
          </w:tcPr>
          <w:p w14:paraId="64CA7F46"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83" w:type="dxa"/>
            <w:gridSpan w:val="2"/>
            <w:tcBorders>
              <w:top w:val="single" w:sz="4" w:space="0" w:color="auto"/>
              <w:left w:val="single" w:sz="2" w:space="0" w:color="000000"/>
              <w:bottom w:val="single" w:sz="7" w:space="0" w:color="000000"/>
              <w:right w:val="double" w:sz="4" w:space="0" w:color="auto"/>
            </w:tcBorders>
          </w:tcPr>
          <w:p w14:paraId="478189C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27" w:type="dxa"/>
            <w:gridSpan w:val="2"/>
            <w:vMerge/>
            <w:tcBorders>
              <w:left w:val="nil"/>
              <w:bottom w:val="double" w:sz="4" w:space="0" w:color="auto"/>
              <w:right w:val="double" w:sz="4" w:space="0" w:color="auto"/>
            </w:tcBorders>
          </w:tcPr>
          <w:p w14:paraId="4F8F7FF8"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4F2D1D6B" w14:textId="77777777" w:rsidR="002D1C30" w:rsidRPr="009C4517" w:rsidRDefault="002D1C30" w:rsidP="009C4517">
            <w:pPr>
              <w:spacing w:line="57" w:lineRule="exact"/>
              <w:jc w:val="both"/>
            </w:pPr>
          </w:p>
          <w:p w14:paraId="10CE60EC"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58690969" w14:textId="77777777" w:rsidR="002D1C30" w:rsidRPr="009C4517" w:rsidRDefault="002D1C30" w:rsidP="009C4517">
            <w:pPr>
              <w:spacing w:line="57" w:lineRule="exact"/>
              <w:jc w:val="both"/>
              <w:rPr>
                <w:sz w:val="18"/>
              </w:rPr>
            </w:pPr>
          </w:p>
          <w:p w14:paraId="509AEC84"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Transformers / Quad Boosters</w:t>
            </w:r>
          </w:p>
        </w:tc>
      </w:tr>
      <w:tr w:rsidR="002D1C30" w:rsidRPr="009C4517" w14:paraId="6982CD90" w14:textId="77777777">
        <w:trPr>
          <w:gridAfter w:val="1"/>
          <w:wAfter w:w="54" w:type="dxa"/>
          <w:cantSplit/>
        </w:trPr>
        <w:tc>
          <w:tcPr>
            <w:tcW w:w="1567" w:type="dxa"/>
            <w:gridSpan w:val="2"/>
            <w:vMerge w:val="restart"/>
            <w:tcBorders>
              <w:top w:val="single" w:sz="2" w:space="0" w:color="000000"/>
              <w:left w:val="double" w:sz="4" w:space="0" w:color="auto"/>
              <w:right w:val="single" w:sz="4" w:space="0" w:color="auto"/>
            </w:tcBorders>
            <w:vAlign w:val="center"/>
          </w:tcPr>
          <w:p w14:paraId="0D77532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8"/>
              </w:rPr>
            </w:pPr>
            <w:r w:rsidRPr="009C4517">
              <w:t>Cancellation</w:t>
            </w:r>
          </w:p>
        </w:tc>
        <w:tc>
          <w:tcPr>
            <w:tcW w:w="995" w:type="dxa"/>
            <w:gridSpan w:val="2"/>
            <w:tcBorders>
              <w:top w:val="single" w:sz="7" w:space="0" w:color="000000"/>
              <w:left w:val="nil"/>
              <w:bottom w:val="single" w:sz="4" w:space="0" w:color="auto"/>
            </w:tcBorders>
          </w:tcPr>
          <w:p w14:paraId="35BDB1F8" w14:textId="77777777" w:rsidR="002D1C30" w:rsidRPr="009C4517" w:rsidRDefault="002D1C30" w:rsidP="009C4517">
            <w:pPr>
              <w:spacing w:line="57" w:lineRule="exact"/>
              <w:jc w:val="both"/>
              <w:rPr>
                <w:sz w:val="8"/>
              </w:rPr>
            </w:pPr>
          </w:p>
          <w:p w14:paraId="496156C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850" w:type="dxa"/>
            <w:tcBorders>
              <w:top w:val="single" w:sz="7" w:space="0" w:color="000000"/>
              <w:left w:val="single" w:sz="7" w:space="0" w:color="000000"/>
              <w:bottom w:val="single" w:sz="4" w:space="0" w:color="auto"/>
            </w:tcBorders>
          </w:tcPr>
          <w:p w14:paraId="364AE869" w14:textId="77777777" w:rsidR="002D1C30" w:rsidRPr="009C4517" w:rsidRDefault="002D1C30" w:rsidP="009C4517">
            <w:pPr>
              <w:spacing w:line="57" w:lineRule="exact"/>
              <w:jc w:val="both"/>
              <w:rPr>
                <w:sz w:val="8"/>
              </w:rPr>
            </w:pPr>
          </w:p>
          <w:p w14:paraId="72C2CEFF"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1985" w:type="dxa"/>
            <w:tcBorders>
              <w:top w:val="single" w:sz="7" w:space="0" w:color="000000"/>
              <w:left w:val="single" w:sz="7" w:space="0" w:color="000000"/>
              <w:bottom w:val="single" w:sz="4" w:space="0" w:color="auto"/>
            </w:tcBorders>
          </w:tcPr>
          <w:p w14:paraId="368BF816" w14:textId="77777777" w:rsidR="002D1C30" w:rsidRPr="009C4517" w:rsidRDefault="002D1C30" w:rsidP="009C4517">
            <w:pPr>
              <w:spacing w:line="57" w:lineRule="exact"/>
              <w:jc w:val="both"/>
              <w:rPr>
                <w:sz w:val="8"/>
              </w:rPr>
            </w:pPr>
          </w:p>
          <w:p w14:paraId="32B929C0"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2183" w:type="dxa"/>
            <w:gridSpan w:val="2"/>
            <w:tcBorders>
              <w:top w:val="single" w:sz="7" w:space="0" w:color="000000"/>
              <w:left w:val="single" w:sz="2" w:space="0" w:color="000000"/>
              <w:right w:val="double" w:sz="4" w:space="0" w:color="auto"/>
            </w:tcBorders>
            <w:shd w:val="thinDiagStripe" w:color="auto" w:fill="auto"/>
          </w:tcPr>
          <w:p w14:paraId="048388B7" w14:textId="77777777" w:rsidR="002D1C30" w:rsidRPr="009C4517" w:rsidRDefault="002D1C30" w:rsidP="009C4517">
            <w:pPr>
              <w:spacing w:line="57" w:lineRule="exact"/>
              <w:jc w:val="both"/>
              <w:rPr>
                <w:sz w:val="8"/>
              </w:rPr>
            </w:pPr>
          </w:p>
          <w:p w14:paraId="45207F6A"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227" w:type="dxa"/>
            <w:gridSpan w:val="2"/>
            <w:vMerge/>
            <w:tcBorders>
              <w:left w:val="nil"/>
              <w:bottom w:val="double" w:sz="4" w:space="0" w:color="auto"/>
              <w:right w:val="double" w:sz="4" w:space="0" w:color="auto"/>
            </w:tcBorders>
          </w:tcPr>
          <w:p w14:paraId="0AC4E26C"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283" w:type="dxa"/>
            <w:tcBorders>
              <w:top w:val="single" w:sz="7" w:space="0" w:color="000000"/>
              <w:left w:val="nil"/>
              <w:bottom w:val="double" w:sz="4" w:space="0" w:color="auto"/>
              <w:right w:val="single" w:sz="7" w:space="0" w:color="000000"/>
            </w:tcBorders>
          </w:tcPr>
          <w:p w14:paraId="3E2F05B4" w14:textId="77777777" w:rsidR="002D1C30" w:rsidRPr="009C4517" w:rsidRDefault="002D1C30" w:rsidP="009C4517">
            <w:pPr>
              <w:spacing w:line="57" w:lineRule="exact"/>
              <w:jc w:val="both"/>
              <w:rPr>
                <w:sz w:val="8"/>
              </w:rPr>
            </w:pPr>
          </w:p>
          <w:p w14:paraId="2CFA9445"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2693" w:type="dxa"/>
            <w:gridSpan w:val="2"/>
            <w:tcBorders>
              <w:top w:val="single" w:sz="7" w:space="0" w:color="000000"/>
              <w:left w:val="single" w:sz="7" w:space="0" w:color="000000"/>
              <w:bottom w:val="double" w:sz="4" w:space="0" w:color="auto"/>
              <w:right w:val="double" w:sz="4" w:space="0" w:color="auto"/>
            </w:tcBorders>
          </w:tcPr>
          <w:p w14:paraId="2416F8A7" w14:textId="77777777" w:rsidR="002D1C30" w:rsidRPr="009C4517" w:rsidRDefault="002D1C30" w:rsidP="009C4517">
            <w:pPr>
              <w:spacing w:line="57" w:lineRule="exact"/>
              <w:jc w:val="both"/>
              <w:rPr>
                <w:sz w:val="18"/>
              </w:rPr>
            </w:pPr>
          </w:p>
          <w:p w14:paraId="204DF37D"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 xml:space="preserve"> Others</w:t>
            </w:r>
          </w:p>
        </w:tc>
      </w:tr>
      <w:tr w:rsidR="002D1C30" w:rsidRPr="009C4517" w14:paraId="3ADA2C3B" w14:textId="77777777">
        <w:trPr>
          <w:gridAfter w:val="1"/>
          <w:wAfter w:w="54" w:type="dxa"/>
          <w:cantSplit/>
          <w:trHeight w:val="475"/>
        </w:trPr>
        <w:tc>
          <w:tcPr>
            <w:tcW w:w="1567" w:type="dxa"/>
            <w:gridSpan w:val="2"/>
            <w:vMerge/>
            <w:tcBorders>
              <w:left w:val="double" w:sz="4" w:space="0" w:color="auto"/>
              <w:right w:val="single" w:sz="4" w:space="0" w:color="auto"/>
            </w:tcBorders>
          </w:tcPr>
          <w:p w14:paraId="5A14EE45"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995" w:type="dxa"/>
            <w:gridSpan w:val="2"/>
            <w:tcBorders>
              <w:top w:val="single" w:sz="4" w:space="0" w:color="auto"/>
              <w:left w:val="nil"/>
            </w:tcBorders>
          </w:tcPr>
          <w:p w14:paraId="7005A88D"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850" w:type="dxa"/>
            <w:tcBorders>
              <w:top w:val="single" w:sz="4" w:space="0" w:color="auto"/>
              <w:left w:val="single" w:sz="7" w:space="0" w:color="000000"/>
            </w:tcBorders>
          </w:tcPr>
          <w:p w14:paraId="2420211C"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1985" w:type="dxa"/>
            <w:tcBorders>
              <w:top w:val="single" w:sz="4" w:space="0" w:color="auto"/>
              <w:left w:val="single" w:sz="7" w:space="0" w:color="000000"/>
            </w:tcBorders>
            <w:shd w:val="thinDiagStripe" w:color="auto" w:fill="auto"/>
          </w:tcPr>
          <w:p w14:paraId="7FA2FA9F"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83" w:type="dxa"/>
            <w:gridSpan w:val="2"/>
            <w:tcBorders>
              <w:top w:val="single" w:sz="4" w:space="0" w:color="auto"/>
              <w:left w:val="single" w:sz="2" w:space="0" w:color="000000"/>
              <w:bottom w:val="double" w:sz="4" w:space="0" w:color="auto"/>
              <w:right w:val="double" w:sz="4" w:space="0" w:color="auto"/>
            </w:tcBorders>
          </w:tcPr>
          <w:p w14:paraId="2A75A298"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27" w:type="dxa"/>
            <w:gridSpan w:val="2"/>
            <w:vMerge/>
            <w:tcBorders>
              <w:left w:val="double" w:sz="4" w:space="0" w:color="auto"/>
              <w:bottom w:val="double" w:sz="4" w:space="0" w:color="auto"/>
            </w:tcBorders>
          </w:tcPr>
          <w:p w14:paraId="7DEB6C5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976" w:type="dxa"/>
            <w:gridSpan w:val="3"/>
            <w:tcBorders>
              <w:top w:val="double" w:sz="4" w:space="0" w:color="auto"/>
              <w:left w:val="single" w:sz="2" w:space="0" w:color="FFFFFF"/>
              <w:bottom w:val="double" w:sz="4" w:space="0" w:color="auto"/>
              <w:right w:val="single" w:sz="2" w:space="0" w:color="FFFFFF"/>
            </w:tcBorders>
          </w:tcPr>
          <w:p w14:paraId="4BA95978"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r>
      <w:tr w:rsidR="002D1C30" w:rsidRPr="009C4517" w14:paraId="373860F1" w14:textId="77777777">
        <w:trPr>
          <w:cantSplit/>
          <w:trHeight w:val="438"/>
        </w:trPr>
        <w:tc>
          <w:tcPr>
            <w:tcW w:w="7807" w:type="dxa"/>
            <w:gridSpan w:val="10"/>
            <w:vMerge w:val="restart"/>
            <w:tcBorders>
              <w:top w:val="double" w:sz="4" w:space="0" w:color="auto"/>
              <w:left w:val="double" w:sz="4" w:space="0" w:color="auto"/>
              <w:bottom w:val="double" w:sz="4" w:space="0" w:color="auto"/>
              <w:right w:val="double" w:sz="4" w:space="0" w:color="auto"/>
            </w:tcBorders>
          </w:tcPr>
          <w:p w14:paraId="5EDFB2E4" w14:textId="77777777" w:rsidR="002D1C30" w:rsidRPr="009C4517" w:rsidRDefault="002D1C30" w:rsidP="009C4517">
            <w:pPr>
              <w:spacing w:line="57" w:lineRule="exact"/>
              <w:jc w:val="both"/>
            </w:pPr>
          </w:p>
          <w:p w14:paraId="46DEBE6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 xml:space="preserve"> Service Restoration Proposal - Description</w:t>
            </w:r>
          </w:p>
        </w:tc>
        <w:tc>
          <w:tcPr>
            <w:tcW w:w="567" w:type="dxa"/>
            <w:gridSpan w:val="2"/>
            <w:tcBorders>
              <w:top w:val="double" w:sz="4" w:space="0" w:color="000000"/>
              <w:left w:val="double" w:sz="4" w:space="0" w:color="auto"/>
              <w:right w:val="single" w:sz="2" w:space="0" w:color="000000"/>
            </w:tcBorders>
          </w:tcPr>
          <w:p w14:paraId="6A3B4CA2" w14:textId="77777777" w:rsidR="002D1C30" w:rsidRPr="009C4517" w:rsidRDefault="002D1C30" w:rsidP="009C4517">
            <w:pPr>
              <w:spacing w:line="57" w:lineRule="exact"/>
              <w:jc w:val="both"/>
            </w:pPr>
          </w:p>
          <w:p w14:paraId="7FF7CD2C"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p>
        </w:tc>
        <w:tc>
          <w:tcPr>
            <w:tcW w:w="2463" w:type="dxa"/>
            <w:gridSpan w:val="2"/>
            <w:tcBorders>
              <w:top w:val="double" w:sz="4" w:space="0" w:color="000000"/>
              <w:left w:val="single" w:sz="2" w:space="0" w:color="000000"/>
              <w:right w:val="double" w:sz="4" w:space="0" w:color="auto"/>
            </w:tcBorders>
            <w:vAlign w:val="center"/>
          </w:tcPr>
          <w:p w14:paraId="60870785"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r w:rsidRPr="009C4517">
              <w:rPr>
                <w:sz w:val="18"/>
              </w:rPr>
              <w:t>Immediate Consideration</w:t>
            </w:r>
          </w:p>
        </w:tc>
      </w:tr>
      <w:tr w:rsidR="002D1C30" w:rsidRPr="009C4517" w14:paraId="5B60163F" w14:textId="77777777">
        <w:trPr>
          <w:cantSplit/>
          <w:trHeight w:val="406"/>
        </w:trPr>
        <w:tc>
          <w:tcPr>
            <w:tcW w:w="7807" w:type="dxa"/>
            <w:gridSpan w:val="10"/>
            <w:vMerge/>
            <w:tcBorders>
              <w:left w:val="double" w:sz="4" w:space="0" w:color="auto"/>
              <w:bottom w:val="double" w:sz="4" w:space="0" w:color="auto"/>
              <w:right w:val="double" w:sz="4" w:space="0" w:color="auto"/>
            </w:tcBorders>
          </w:tcPr>
          <w:p w14:paraId="08EBDF69"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567" w:type="dxa"/>
            <w:gridSpan w:val="2"/>
            <w:tcBorders>
              <w:top w:val="single" w:sz="4" w:space="0" w:color="auto"/>
              <w:left w:val="double" w:sz="4" w:space="0" w:color="auto"/>
              <w:bottom w:val="single" w:sz="4" w:space="0" w:color="auto"/>
              <w:right w:val="single" w:sz="2" w:space="0" w:color="000000"/>
            </w:tcBorders>
          </w:tcPr>
          <w:p w14:paraId="5BE67B29"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p>
        </w:tc>
        <w:tc>
          <w:tcPr>
            <w:tcW w:w="2463" w:type="dxa"/>
            <w:gridSpan w:val="2"/>
            <w:tcBorders>
              <w:top w:val="single" w:sz="4" w:space="0" w:color="auto"/>
              <w:left w:val="single" w:sz="2" w:space="0" w:color="000000"/>
              <w:bottom w:val="single" w:sz="4" w:space="0" w:color="auto"/>
              <w:right w:val="double" w:sz="4" w:space="0" w:color="auto"/>
            </w:tcBorders>
            <w:vAlign w:val="center"/>
          </w:tcPr>
          <w:p w14:paraId="340FC0B1"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before="60"/>
              <w:jc w:val="both"/>
              <w:rPr>
                <w:sz w:val="18"/>
              </w:rPr>
            </w:pPr>
            <w:r w:rsidRPr="009C4517">
              <w:rPr>
                <w:sz w:val="18"/>
              </w:rPr>
              <w:t>Next Outage</w:t>
            </w:r>
          </w:p>
        </w:tc>
      </w:tr>
      <w:tr w:rsidR="002D1C30" w:rsidRPr="009C4517" w14:paraId="34B1A6AF" w14:textId="77777777">
        <w:trPr>
          <w:cantSplit/>
          <w:trHeight w:val="414"/>
        </w:trPr>
        <w:tc>
          <w:tcPr>
            <w:tcW w:w="7807" w:type="dxa"/>
            <w:gridSpan w:val="10"/>
            <w:vMerge/>
            <w:tcBorders>
              <w:left w:val="double" w:sz="4" w:space="0" w:color="auto"/>
              <w:bottom w:val="double" w:sz="4" w:space="0" w:color="auto"/>
              <w:right w:val="double" w:sz="4" w:space="0" w:color="auto"/>
            </w:tcBorders>
          </w:tcPr>
          <w:p w14:paraId="104267D3"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567" w:type="dxa"/>
            <w:gridSpan w:val="2"/>
            <w:tcBorders>
              <w:top w:val="single" w:sz="4" w:space="0" w:color="auto"/>
              <w:left w:val="double" w:sz="4" w:space="0" w:color="auto"/>
              <w:bottom w:val="double" w:sz="4" w:space="0" w:color="auto"/>
              <w:right w:val="single" w:sz="2" w:space="0" w:color="000000"/>
            </w:tcBorders>
          </w:tcPr>
          <w:p w14:paraId="5E95C392"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p>
        </w:tc>
        <w:tc>
          <w:tcPr>
            <w:tcW w:w="2463" w:type="dxa"/>
            <w:gridSpan w:val="2"/>
            <w:tcBorders>
              <w:top w:val="single" w:sz="4" w:space="0" w:color="auto"/>
              <w:left w:val="single" w:sz="2" w:space="0" w:color="000000"/>
              <w:bottom w:val="double" w:sz="4" w:space="0" w:color="auto"/>
              <w:right w:val="double" w:sz="4" w:space="0" w:color="auto"/>
            </w:tcBorders>
            <w:vAlign w:val="center"/>
          </w:tcPr>
          <w:p w14:paraId="327CA18A" w14:textId="77777777" w:rsidR="002D1C30" w:rsidRPr="009C4517" w:rsidRDefault="002D1C30" w:rsidP="009C4517">
            <w:pPr>
              <w:spacing w:line="57" w:lineRule="exact"/>
              <w:jc w:val="both"/>
              <w:rPr>
                <w:sz w:val="18"/>
              </w:rPr>
            </w:pPr>
          </w:p>
          <w:p w14:paraId="724DFB61"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r w:rsidRPr="009C4517">
              <w:rPr>
                <w:sz w:val="18"/>
              </w:rPr>
              <w:t>Permanent</w:t>
            </w:r>
          </w:p>
        </w:tc>
      </w:tr>
    </w:tbl>
    <w:p w14:paraId="1E545786" w14:textId="77777777" w:rsidR="00691640" w:rsidRPr="009C4517" w:rsidRDefault="002D1C30" w:rsidP="009C4517">
      <w:pPr>
        <w:jc w:val="both"/>
      </w:pPr>
      <w:r w:rsidRPr="009C4517">
        <w:t xml:space="preserve"> </w:t>
      </w:r>
    </w:p>
    <w:p w14:paraId="24AE8241" w14:textId="77777777" w:rsidR="00691640" w:rsidRPr="009C4517" w:rsidRDefault="0069164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154"/>
        <w:jc w:val="both"/>
      </w:pPr>
      <w:r w:rsidRPr="009C4517">
        <w:br w:type="page"/>
      </w:r>
    </w:p>
    <w:tbl>
      <w:tblPr>
        <w:tblW w:w="0" w:type="auto"/>
        <w:tblInd w:w="-240" w:type="dxa"/>
        <w:tblBorders>
          <w:top w:val="double" w:sz="4" w:space="0" w:color="auto"/>
          <w:left w:val="double" w:sz="4" w:space="0" w:color="auto"/>
          <w:bottom w:val="double" w:sz="4" w:space="0" w:color="auto"/>
          <w:right w:val="double" w:sz="4" w:space="0" w:color="auto"/>
          <w:insideH w:val="single" w:sz="8" w:space="0" w:color="000000"/>
          <w:insideV w:val="double" w:sz="4" w:space="0" w:color="auto"/>
        </w:tblBorders>
        <w:tblLayout w:type="fixed"/>
        <w:tblCellMar>
          <w:left w:w="120" w:type="dxa"/>
          <w:right w:w="120" w:type="dxa"/>
        </w:tblCellMar>
        <w:tblLook w:val="0000" w:firstRow="0" w:lastRow="0" w:firstColumn="0" w:lastColumn="0" w:noHBand="0" w:noVBand="0"/>
      </w:tblPr>
      <w:tblGrid>
        <w:gridCol w:w="10620"/>
      </w:tblGrid>
      <w:tr w:rsidR="00691640" w:rsidRPr="009C4517" w14:paraId="68F297E7" w14:textId="77777777">
        <w:tc>
          <w:tcPr>
            <w:tcW w:w="10620" w:type="dxa"/>
          </w:tcPr>
          <w:p w14:paraId="55C7B188"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4"/>
              </w:rPr>
            </w:pPr>
            <w:r w:rsidRPr="009C4517">
              <w:rPr>
                <w:b/>
                <w:sz w:val="24"/>
              </w:rPr>
              <w:lastRenderedPageBreak/>
              <w:t>Description of OCL</w:t>
            </w:r>
          </w:p>
        </w:tc>
      </w:tr>
      <w:tr w:rsidR="00691640" w:rsidRPr="009C4517" w14:paraId="34557C7D" w14:textId="77777777">
        <w:tc>
          <w:tcPr>
            <w:tcW w:w="10620" w:type="dxa"/>
          </w:tcPr>
          <w:p w14:paraId="3DBA6F88"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r w:rsidR="00691640" w:rsidRPr="009C4517" w14:paraId="5BD6B740" w14:textId="77777777">
        <w:tc>
          <w:tcPr>
            <w:tcW w:w="10620" w:type="dxa"/>
          </w:tcPr>
          <w:p w14:paraId="4E959735"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r w:rsidR="00691640" w:rsidRPr="009C4517" w14:paraId="72E166AD" w14:textId="77777777">
        <w:tc>
          <w:tcPr>
            <w:tcW w:w="10620" w:type="dxa"/>
          </w:tcPr>
          <w:p w14:paraId="5740FAC6"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r w:rsidR="00691640" w:rsidRPr="009C4517" w14:paraId="744637DD" w14:textId="77777777">
        <w:tc>
          <w:tcPr>
            <w:tcW w:w="10620" w:type="dxa"/>
          </w:tcPr>
          <w:p w14:paraId="4C2CF881"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r w:rsidR="00691640" w:rsidRPr="009C4517" w14:paraId="7D0B0DD9" w14:textId="77777777">
        <w:tc>
          <w:tcPr>
            <w:tcW w:w="10620" w:type="dxa"/>
          </w:tcPr>
          <w:p w14:paraId="44DA12AB"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r w:rsidRPr="009C4517">
              <w:rPr>
                <w:b/>
                <w:sz w:val="24"/>
              </w:rPr>
              <w:t>Conditions and limitations.</w:t>
            </w:r>
          </w:p>
        </w:tc>
      </w:tr>
      <w:tr w:rsidR="00691640" w:rsidRPr="009C4517" w14:paraId="443FE0BD" w14:textId="77777777">
        <w:tc>
          <w:tcPr>
            <w:tcW w:w="10620" w:type="dxa"/>
          </w:tcPr>
          <w:p w14:paraId="2C1F34F8"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8"/>
              </w:rPr>
            </w:pPr>
          </w:p>
        </w:tc>
      </w:tr>
      <w:tr w:rsidR="00691640" w:rsidRPr="009C4517" w14:paraId="76266505" w14:textId="77777777">
        <w:tc>
          <w:tcPr>
            <w:tcW w:w="10620" w:type="dxa"/>
          </w:tcPr>
          <w:p w14:paraId="619D99E9"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8"/>
              </w:rPr>
            </w:pPr>
          </w:p>
        </w:tc>
      </w:tr>
      <w:tr w:rsidR="00691640" w:rsidRPr="009C4517" w14:paraId="6FE10E65" w14:textId="77777777">
        <w:tc>
          <w:tcPr>
            <w:tcW w:w="10620" w:type="dxa"/>
          </w:tcPr>
          <w:p w14:paraId="39FE67CE"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8"/>
              </w:rPr>
            </w:pPr>
          </w:p>
        </w:tc>
      </w:tr>
      <w:tr w:rsidR="00691640" w:rsidRPr="009C4517" w14:paraId="0DE5CFE9" w14:textId="77777777">
        <w:tc>
          <w:tcPr>
            <w:tcW w:w="10620" w:type="dxa"/>
          </w:tcPr>
          <w:p w14:paraId="27F21A40"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r w:rsidR="00691640" w:rsidRPr="009C4517" w14:paraId="12BAF0ED" w14:textId="77777777">
        <w:tc>
          <w:tcPr>
            <w:tcW w:w="10620" w:type="dxa"/>
          </w:tcPr>
          <w:p w14:paraId="4465DC23"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r w:rsidRPr="009C4517">
              <w:rPr>
                <w:b/>
                <w:sz w:val="24"/>
              </w:rPr>
              <w:t>Default OCL   if applicable</w:t>
            </w:r>
          </w:p>
        </w:tc>
      </w:tr>
      <w:tr w:rsidR="00691640" w:rsidRPr="009C4517" w14:paraId="6CE99703" w14:textId="77777777">
        <w:tc>
          <w:tcPr>
            <w:tcW w:w="10620" w:type="dxa"/>
          </w:tcPr>
          <w:p w14:paraId="28B96F25"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8"/>
              </w:rPr>
            </w:pPr>
          </w:p>
        </w:tc>
      </w:tr>
      <w:tr w:rsidR="00691640" w:rsidRPr="009C4517" w14:paraId="09FBBE1B" w14:textId="77777777">
        <w:tc>
          <w:tcPr>
            <w:tcW w:w="10620" w:type="dxa"/>
          </w:tcPr>
          <w:p w14:paraId="58532D3F"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8"/>
              </w:rPr>
            </w:pPr>
          </w:p>
        </w:tc>
      </w:tr>
      <w:tr w:rsidR="00691640" w:rsidRPr="009C4517" w14:paraId="5EE0056D" w14:textId="77777777">
        <w:tc>
          <w:tcPr>
            <w:tcW w:w="10620" w:type="dxa"/>
          </w:tcPr>
          <w:p w14:paraId="19B8BAB9"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8"/>
              </w:rPr>
            </w:pPr>
          </w:p>
        </w:tc>
      </w:tr>
      <w:tr w:rsidR="00691640" w:rsidRPr="009C4517" w14:paraId="670CF16F" w14:textId="77777777">
        <w:tc>
          <w:tcPr>
            <w:tcW w:w="10620" w:type="dxa"/>
          </w:tcPr>
          <w:p w14:paraId="533D059B"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bl>
    <w:p w14:paraId="76971F44" w14:textId="77777777" w:rsidR="00691640" w:rsidRPr="009C4517" w:rsidRDefault="00691640" w:rsidP="00691640">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360" w:right="-514"/>
        <w:jc w:val="both"/>
        <w:rPr>
          <w:sz w:val="16"/>
        </w:rPr>
      </w:pPr>
    </w:p>
    <w:tbl>
      <w:tblPr>
        <w:tblW w:w="0" w:type="auto"/>
        <w:tblInd w:w="-25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3549"/>
        <w:gridCol w:w="1645"/>
        <w:gridCol w:w="3407"/>
        <w:gridCol w:w="1994"/>
      </w:tblGrid>
      <w:tr w:rsidR="00691640" w:rsidRPr="009C4517" w14:paraId="2FA8C6AC" w14:textId="77777777">
        <w:trPr>
          <w:trHeight w:val="193"/>
        </w:trPr>
        <w:tc>
          <w:tcPr>
            <w:tcW w:w="10595" w:type="dxa"/>
            <w:gridSpan w:val="4"/>
            <w:tcBorders>
              <w:bottom w:val="single" w:sz="4" w:space="0" w:color="auto"/>
            </w:tcBorders>
          </w:tcPr>
          <w:p w14:paraId="1E975BC8"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b/>
                <w:sz w:val="24"/>
              </w:rPr>
            </w:pPr>
            <w:r w:rsidRPr="009C4517">
              <w:rPr>
                <w:b/>
                <w:sz w:val="24"/>
              </w:rPr>
              <w:t>Change to Rating if applicable</w:t>
            </w:r>
          </w:p>
        </w:tc>
      </w:tr>
      <w:tr w:rsidR="00691640" w:rsidRPr="009C4517" w14:paraId="08E232EE" w14:textId="77777777">
        <w:trPr>
          <w:trHeight w:val="511"/>
        </w:trPr>
        <w:tc>
          <w:tcPr>
            <w:tcW w:w="3549" w:type="dxa"/>
            <w:tcBorders>
              <w:top w:val="single" w:sz="4" w:space="0" w:color="auto"/>
              <w:bottom w:val="single" w:sz="4" w:space="0" w:color="auto"/>
              <w:right w:val="single" w:sz="4" w:space="0" w:color="auto"/>
            </w:tcBorders>
          </w:tcPr>
          <w:p w14:paraId="78DA851B"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723147BB"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Original pre-fault continuous rating</w:t>
            </w:r>
          </w:p>
        </w:tc>
        <w:tc>
          <w:tcPr>
            <w:tcW w:w="1645" w:type="dxa"/>
            <w:tcBorders>
              <w:top w:val="single" w:sz="4" w:space="0" w:color="auto"/>
              <w:left w:val="single" w:sz="4" w:space="0" w:color="auto"/>
              <w:bottom w:val="single" w:sz="4" w:space="0" w:color="auto"/>
              <w:right w:val="single" w:sz="4" w:space="0" w:color="auto"/>
            </w:tcBorders>
          </w:tcPr>
          <w:p w14:paraId="6799B290"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c>
          <w:tcPr>
            <w:tcW w:w="3407" w:type="dxa"/>
            <w:tcBorders>
              <w:top w:val="single" w:sz="4" w:space="0" w:color="auto"/>
              <w:left w:val="single" w:sz="4" w:space="0" w:color="auto"/>
              <w:bottom w:val="single" w:sz="4" w:space="0" w:color="auto"/>
              <w:right w:val="single" w:sz="4" w:space="0" w:color="auto"/>
            </w:tcBorders>
          </w:tcPr>
          <w:p w14:paraId="0E64323B"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34E7B4D6"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Original post-fault continuous rating</w:t>
            </w:r>
          </w:p>
        </w:tc>
        <w:tc>
          <w:tcPr>
            <w:tcW w:w="1994" w:type="dxa"/>
            <w:tcBorders>
              <w:top w:val="single" w:sz="4" w:space="0" w:color="auto"/>
              <w:left w:val="single" w:sz="4" w:space="0" w:color="auto"/>
              <w:bottom w:val="single" w:sz="4" w:space="0" w:color="auto"/>
            </w:tcBorders>
          </w:tcPr>
          <w:p w14:paraId="38114072"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r>
      <w:tr w:rsidR="00691640" w:rsidRPr="009C4517" w14:paraId="4BDF862C" w14:textId="77777777">
        <w:trPr>
          <w:trHeight w:val="560"/>
        </w:trPr>
        <w:tc>
          <w:tcPr>
            <w:tcW w:w="3549" w:type="dxa"/>
            <w:tcBorders>
              <w:top w:val="single" w:sz="4" w:space="0" w:color="auto"/>
              <w:bottom w:val="single" w:sz="4" w:space="0" w:color="auto"/>
              <w:right w:val="single" w:sz="4" w:space="0" w:color="auto"/>
            </w:tcBorders>
          </w:tcPr>
          <w:p w14:paraId="68C87BF2"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6E47E88D"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New pre-fault continuous rating</w:t>
            </w:r>
          </w:p>
        </w:tc>
        <w:tc>
          <w:tcPr>
            <w:tcW w:w="1645" w:type="dxa"/>
            <w:tcBorders>
              <w:top w:val="single" w:sz="4" w:space="0" w:color="auto"/>
              <w:left w:val="single" w:sz="4" w:space="0" w:color="auto"/>
              <w:bottom w:val="single" w:sz="4" w:space="0" w:color="auto"/>
              <w:right w:val="single" w:sz="4" w:space="0" w:color="auto"/>
            </w:tcBorders>
          </w:tcPr>
          <w:p w14:paraId="57B149CE"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c>
          <w:tcPr>
            <w:tcW w:w="3407" w:type="dxa"/>
            <w:tcBorders>
              <w:top w:val="single" w:sz="4" w:space="0" w:color="auto"/>
              <w:left w:val="single" w:sz="4" w:space="0" w:color="auto"/>
              <w:bottom w:val="single" w:sz="4" w:space="0" w:color="auto"/>
              <w:right w:val="single" w:sz="4" w:space="0" w:color="auto"/>
            </w:tcBorders>
          </w:tcPr>
          <w:p w14:paraId="476942EB"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2C391E78"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New post-fault continuous rating</w:t>
            </w:r>
          </w:p>
        </w:tc>
        <w:tc>
          <w:tcPr>
            <w:tcW w:w="1994" w:type="dxa"/>
            <w:tcBorders>
              <w:top w:val="single" w:sz="4" w:space="0" w:color="auto"/>
              <w:left w:val="single" w:sz="4" w:space="0" w:color="auto"/>
              <w:bottom w:val="single" w:sz="4" w:space="0" w:color="auto"/>
            </w:tcBorders>
          </w:tcPr>
          <w:p w14:paraId="2652A70E"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r>
      <w:tr w:rsidR="00691640" w:rsidRPr="009C4517" w14:paraId="42498090" w14:textId="77777777">
        <w:trPr>
          <w:trHeight w:val="560"/>
        </w:trPr>
        <w:tc>
          <w:tcPr>
            <w:tcW w:w="3549" w:type="dxa"/>
            <w:tcBorders>
              <w:top w:val="single" w:sz="4" w:space="0" w:color="auto"/>
              <w:right w:val="single" w:sz="4" w:space="0" w:color="auto"/>
            </w:tcBorders>
          </w:tcPr>
          <w:p w14:paraId="592B27C4"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67A1659D"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 xml:space="preserve">New enhanced rating </w:t>
            </w:r>
          </w:p>
        </w:tc>
        <w:tc>
          <w:tcPr>
            <w:tcW w:w="1645" w:type="dxa"/>
            <w:tcBorders>
              <w:top w:val="single" w:sz="4" w:space="0" w:color="auto"/>
              <w:left w:val="single" w:sz="4" w:space="0" w:color="auto"/>
              <w:right w:val="single" w:sz="4" w:space="0" w:color="auto"/>
            </w:tcBorders>
          </w:tcPr>
          <w:p w14:paraId="35C428F4"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szCs w:val="16"/>
              </w:rPr>
            </w:pPr>
          </w:p>
          <w:p w14:paraId="4163E837"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szCs w:val="16"/>
              </w:rPr>
            </w:pPr>
          </w:p>
        </w:tc>
        <w:tc>
          <w:tcPr>
            <w:tcW w:w="3407" w:type="dxa"/>
            <w:tcBorders>
              <w:top w:val="single" w:sz="4" w:space="0" w:color="auto"/>
              <w:left w:val="single" w:sz="4" w:space="0" w:color="auto"/>
              <w:right w:val="single" w:sz="4" w:space="0" w:color="auto"/>
            </w:tcBorders>
          </w:tcPr>
          <w:p w14:paraId="30D05C13"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4469136D"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Duration (mins)</w:t>
            </w:r>
          </w:p>
        </w:tc>
        <w:tc>
          <w:tcPr>
            <w:tcW w:w="1994" w:type="dxa"/>
            <w:tcBorders>
              <w:top w:val="single" w:sz="4" w:space="0" w:color="auto"/>
              <w:left w:val="single" w:sz="4" w:space="0" w:color="auto"/>
            </w:tcBorders>
          </w:tcPr>
          <w:p w14:paraId="0E1B243A"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r>
    </w:tbl>
    <w:p w14:paraId="18D5F6B2" w14:textId="77777777" w:rsidR="00691640" w:rsidRPr="009C4517" w:rsidRDefault="00691640" w:rsidP="00691640">
      <w:pPr>
        <w:pStyle w:val="Caption"/>
        <w:jc w:val="both"/>
      </w:pPr>
    </w:p>
    <w:p w14:paraId="6365D118" w14:textId="77777777" w:rsidR="00C533E1" w:rsidRPr="009C4517" w:rsidRDefault="002D1C30">
      <w:pPr>
        <w:jc w:val="both"/>
      </w:pPr>
      <w:r w:rsidRPr="009C4517">
        <w:rPr>
          <w:b/>
          <w:sz w:val="28"/>
        </w:rPr>
        <w:br w:type="page"/>
      </w:r>
      <w:r w:rsidR="00C533E1" w:rsidRPr="009C4517">
        <w:rPr>
          <w:b/>
          <w:sz w:val="28"/>
        </w:rPr>
        <w:lastRenderedPageBreak/>
        <w:t>Supporting Information:</w:t>
      </w:r>
    </w:p>
    <w:p w14:paraId="54137C08" w14:textId="77777777" w:rsidR="00C533E1" w:rsidRPr="009C4517" w:rsidRDefault="00C533E1">
      <w:pPr>
        <w:jc w:val="both"/>
      </w:pPr>
      <w:r w:rsidRPr="009C4517">
        <w:t xml:space="preserve">Completion of the Operational Capability Limits Record </w:t>
      </w:r>
    </w:p>
    <w:p w14:paraId="0A8A117B" w14:textId="77777777" w:rsidR="00C533E1" w:rsidRPr="009C4517" w:rsidRDefault="00C533E1">
      <w:pPr>
        <w:numPr>
          <w:ilvl w:val="1"/>
          <w:numId w:val="12"/>
        </w:numPr>
        <w:jc w:val="both"/>
      </w:pPr>
      <w:r w:rsidRPr="009C4517">
        <w:t>The numbers will be prefixed by a letter to denote the issuing Control location</w:t>
      </w:r>
    </w:p>
    <w:p w14:paraId="6DCD559A" w14:textId="77777777" w:rsidR="00691640" w:rsidRPr="009C4517" w:rsidRDefault="00222F61">
      <w:pPr>
        <w:numPr>
          <w:ilvl w:val="1"/>
          <w:numId w:val="12"/>
        </w:numPr>
        <w:jc w:val="both"/>
      </w:pPr>
      <w:r w:rsidRPr="009C4517">
        <w:t>On Appendix B1 this will be:</w:t>
      </w:r>
    </w:p>
    <w:p w14:paraId="7959DE71" w14:textId="77777777" w:rsidR="00825C5A" w:rsidRDefault="00222F61" w:rsidP="00222F61">
      <w:pPr>
        <w:tabs>
          <w:tab w:val="num" w:pos="1080"/>
        </w:tabs>
        <w:ind w:left="576"/>
        <w:jc w:val="both"/>
      </w:pPr>
      <w:r w:rsidRPr="009C4517">
        <w:tab/>
      </w:r>
      <w:r w:rsidR="00825C5A">
        <w:t>B for National Grid Electricity Transmission plc</w:t>
      </w:r>
    </w:p>
    <w:p w14:paraId="07B78BAB" w14:textId="77777777" w:rsidR="00C533E1" w:rsidRPr="009C4517" w:rsidRDefault="00825C5A" w:rsidP="00222F61">
      <w:pPr>
        <w:tabs>
          <w:tab w:val="num" w:pos="1080"/>
        </w:tabs>
        <w:ind w:left="576"/>
        <w:jc w:val="both"/>
      </w:pPr>
      <w:r>
        <w:tab/>
      </w:r>
      <w:r w:rsidR="00C533E1" w:rsidRPr="009C4517">
        <w:t>C for SP Transmission Ltd.</w:t>
      </w:r>
    </w:p>
    <w:p w14:paraId="2775C0EA" w14:textId="77777777" w:rsidR="00C533E1" w:rsidRPr="009C4517" w:rsidRDefault="00222F61" w:rsidP="00222F61">
      <w:pPr>
        <w:tabs>
          <w:tab w:val="num" w:pos="1080"/>
        </w:tabs>
        <w:ind w:left="576"/>
        <w:jc w:val="both"/>
      </w:pPr>
      <w:r w:rsidRPr="009C4517">
        <w:tab/>
      </w:r>
      <w:r w:rsidR="00C533E1" w:rsidRPr="009C4517">
        <w:t>D for Scottish Hydro-Electric Transmission Ltd.</w:t>
      </w:r>
    </w:p>
    <w:p w14:paraId="6B76A7C6" w14:textId="175994AF" w:rsidR="00C533E1" w:rsidRPr="009C4517" w:rsidRDefault="00222F61" w:rsidP="00222F61">
      <w:pPr>
        <w:tabs>
          <w:tab w:val="num" w:pos="1080"/>
        </w:tabs>
        <w:ind w:left="576"/>
        <w:jc w:val="both"/>
      </w:pPr>
      <w:r w:rsidRPr="009C4517">
        <w:tab/>
      </w:r>
      <w:r w:rsidR="00C533E1" w:rsidRPr="009C4517">
        <w:t xml:space="preserve">E for </w:t>
      </w:r>
      <w:r w:rsidR="000119A5">
        <w:t>The Company</w:t>
      </w:r>
    </w:p>
    <w:p w14:paraId="420F3DCE" w14:textId="77777777" w:rsidR="008E717F" w:rsidRPr="009C4517" w:rsidRDefault="008E717F" w:rsidP="008E717F">
      <w:pPr>
        <w:ind w:firstLine="720"/>
        <w:jc w:val="both"/>
      </w:pPr>
      <w:r w:rsidRPr="009C4517">
        <w:t>On Appendix B2 this will be:</w:t>
      </w:r>
    </w:p>
    <w:p w14:paraId="5DC2F0CF" w14:textId="2AE52458" w:rsidR="008E717F" w:rsidRPr="009C4517" w:rsidRDefault="008E717F" w:rsidP="008E717F">
      <w:pPr>
        <w:tabs>
          <w:tab w:val="num" w:pos="1080"/>
        </w:tabs>
        <w:jc w:val="both"/>
      </w:pPr>
      <w:r w:rsidRPr="009C4517">
        <w:tab/>
      </w:r>
      <w:r w:rsidRPr="009C4517">
        <w:tab/>
        <w:t xml:space="preserve">E for </w:t>
      </w:r>
      <w:r w:rsidR="000119A5">
        <w:t>The Company</w:t>
      </w:r>
    </w:p>
    <w:p w14:paraId="1A9D2166" w14:textId="77777777" w:rsidR="00C533E1" w:rsidRPr="009C4517" w:rsidRDefault="008E717F" w:rsidP="008E717F">
      <w:pPr>
        <w:jc w:val="both"/>
      </w:pPr>
      <w:r w:rsidRPr="009C4517">
        <w:tab/>
      </w:r>
      <w:r w:rsidRPr="009C4517">
        <w:tab/>
        <w:t xml:space="preserve">F for Offshore </w:t>
      </w:r>
      <w:proofErr w:type="gramStart"/>
      <w:r w:rsidRPr="009C4517">
        <w:t>TO  +</w:t>
      </w:r>
      <w:proofErr w:type="gramEnd"/>
      <w:r w:rsidRPr="009C4517">
        <w:t xml:space="preserve"> agreed [three letter identification] code</w:t>
      </w:r>
    </w:p>
    <w:p w14:paraId="1917049F" w14:textId="77777777" w:rsidR="008B0A16" w:rsidRPr="009C4517" w:rsidRDefault="008B0A16" w:rsidP="008B0A16">
      <w:pPr>
        <w:numPr>
          <w:ilvl w:val="0"/>
          <w:numId w:val="24"/>
        </w:numPr>
        <w:jc w:val="both"/>
      </w:pPr>
      <w:r w:rsidRPr="009C4517">
        <w:t>The TO will complete the Issuing unit box by ticking the appropriate box or filling in the TO company name.</w:t>
      </w:r>
    </w:p>
    <w:p w14:paraId="231914F1" w14:textId="33B01CFC" w:rsidR="008B0A16" w:rsidRPr="009C4517" w:rsidRDefault="008B0A16" w:rsidP="008B0A16">
      <w:pPr>
        <w:numPr>
          <w:ilvl w:val="0"/>
          <w:numId w:val="24"/>
        </w:numPr>
        <w:jc w:val="both"/>
      </w:pPr>
      <w:r w:rsidRPr="009C4517">
        <w:t xml:space="preserve">On receipt of the OCLR </w:t>
      </w:r>
      <w:r w:rsidR="0067122E">
        <w:t>The Company</w:t>
      </w:r>
      <w:r w:rsidRPr="009C4517">
        <w:t xml:space="preserve"> will tick the relevant box to indicate that the Operational Capability Record relates to a technical limitation or rating</w:t>
      </w:r>
    </w:p>
    <w:p w14:paraId="1445187A" w14:textId="77777777" w:rsidR="008B0A16" w:rsidRPr="009C4517" w:rsidRDefault="008B0A16" w:rsidP="008B0A16">
      <w:pPr>
        <w:numPr>
          <w:ilvl w:val="1"/>
          <w:numId w:val="29"/>
        </w:numPr>
        <w:jc w:val="both"/>
      </w:pPr>
      <w:r w:rsidRPr="009C4517">
        <w:t>The TO will tick the correct plant group applicable to the problem (one box only)</w:t>
      </w:r>
    </w:p>
    <w:p w14:paraId="39C8B944" w14:textId="77777777" w:rsidR="008B0A16" w:rsidRPr="009C4517" w:rsidRDefault="008B0A16" w:rsidP="008B0A16">
      <w:pPr>
        <w:numPr>
          <w:ilvl w:val="1"/>
          <w:numId w:val="29"/>
        </w:numPr>
        <w:jc w:val="both"/>
      </w:pPr>
      <w:r w:rsidRPr="009C4517">
        <w:t xml:space="preserve">The TO will fill in the relevant sections of Platform/Substation name/voltage and Circuit, together with the details of the problem and or supporting information. </w:t>
      </w:r>
    </w:p>
    <w:p w14:paraId="64784157" w14:textId="77777777" w:rsidR="008B0A16" w:rsidRPr="009C4517" w:rsidRDefault="008B0A16" w:rsidP="008B0A16">
      <w:pPr>
        <w:numPr>
          <w:ilvl w:val="1"/>
          <w:numId w:val="29"/>
        </w:numPr>
        <w:jc w:val="both"/>
      </w:pPr>
      <w:r w:rsidRPr="009C4517">
        <w:t xml:space="preserve">The TO will fill in the Service Restoration Proposal Description section where appropriate providing details on resolution of the problem and indicate that it is for immediate consideration, next outage or is permanent where available. </w:t>
      </w:r>
    </w:p>
    <w:p w14:paraId="746F8610" w14:textId="77777777" w:rsidR="008B0A16" w:rsidRPr="009C4517" w:rsidRDefault="008B0A16" w:rsidP="008B0A16">
      <w:pPr>
        <w:numPr>
          <w:ilvl w:val="1"/>
          <w:numId w:val="29"/>
        </w:numPr>
        <w:jc w:val="both"/>
      </w:pPr>
      <w:r w:rsidRPr="009C4517">
        <w:t>The TO will complete, where relevant, details of the original pre-fault and post-fault ratings, and the new pre-fault and post-fault ratings.</w:t>
      </w:r>
    </w:p>
    <w:p w14:paraId="7576FD62" w14:textId="0A083DB5" w:rsidR="008B0A16" w:rsidRPr="009C4517" w:rsidRDefault="008B0A16" w:rsidP="008B0A16">
      <w:pPr>
        <w:numPr>
          <w:ilvl w:val="1"/>
          <w:numId w:val="29"/>
        </w:numPr>
        <w:jc w:val="both"/>
      </w:pPr>
      <w:r w:rsidRPr="009C4517">
        <w:t xml:space="preserve"> The TO will then </w:t>
      </w:r>
      <w:del w:id="14" w:author="Stuart McLarnon (NESO)" w:date="2024-12-12T09:50:00Z">
        <w:r w:rsidRPr="009C4517" w:rsidDel="00E21105">
          <w:delText xml:space="preserve">fax </w:delText>
        </w:r>
      </w:del>
      <w:ins w:id="15" w:author="Stuart McLarnon (NESO)" w:date="2024-12-12T09:50:00Z">
        <w:r w:rsidR="00E21105">
          <w:t>send</w:t>
        </w:r>
        <w:r w:rsidR="00E21105" w:rsidRPr="009C4517">
          <w:t xml:space="preserve"> </w:t>
        </w:r>
      </w:ins>
      <w:r w:rsidRPr="009C4517">
        <w:t xml:space="preserve">the form </w:t>
      </w:r>
      <w:ins w:id="16" w:author="Stuart McLarnon (NESO)" w:date="2025-01-15T11:08:00Z" w16du:dateUtc="2025-01-15T11:08:00Z">
        <w:r w:rsidR="00B06933">
          <w:t>through a</w:t>
        </w:r>
      </w:ins>
      <w:ins w:id="17" w:author="Stuart McLarnon (NESO)" w:date="2024-12-12T09:51:00Z">
        <w:r w:rsidR="00FB0FCC" w:rsidRPr="00FB0FCC">
          <w:t xml:space="preserve"> Designated Information Exchange System</w:t>
        </w:r>
        <w:r w:rsidR="00FB0FCC">
          <w:t xml:space="preserve"> </w:t>
        </w:r>
      </w:ins>
      <w:r w:rsidRPr="009C4517">
        <w:t xml:space="preserve">to </w:t>
      </w:r>
      <w:r w:rsidR="0067122E">
        <w:t>The Company</w:t>
      </w:r>
      <w:r w:rsidRPr="009C4517">
        <w:t>, and the other TO where necessary.</w:t>
      </w:r>
    </w:p>
    <w:p w14:paraId="70E39641" w14:textId="7C883A9A" w:rsidR="008B0A16" w:rsidRPr="009C4517" w:rsidRDefault="008B0A16" w:rsidP="008B0A16">
      <w:pPr>
        <w:numPr>
          <w:ilvl w:val="1"/>
          <w:numId w:val="29"/>
        </w:numPr>
        <w:jc w:val="both"/>
      </w:pPr>
      <w:r w:rsidRPr="009C4517">
        <w:t xml:space="preserve">On receipt of the Operational Capability Limit Record, </w:t>
      </w:r>
      <w:r w:rsidR="0067122E">
        <w:t>The Company</w:t>
      </w:r>
      <w:r w:rsidRPr="009C4517">
        <w:t xml:space="preserve"> will discuss its contents with the relevant TO and tick the relevant box to indicate that the Operational Capability Record relates to a technical limitation or rating.</w:t>
      </w:r>
    </w:p>
    <w:p w14:paraId="66082CFA" w14:textId="113D166A" w:rsidR="008B0A16" w:rsidRPr="009C4517" w:rsidRDefault="0067122E" w:rsidP="008B0A16">
      <w:pPr>
        <w:numPr>
          <w:ilvl w:val="1"/>
          <w:numId w:val="29"/>
        </w:numPr>
        <w:jc w:val="both"/>
      </w:pPr>
      <w:r>
        <w:t>The Company</w:t>
      </w:r>
      <w:r w:rsidR="008B0A16" w:rsidRPr="009C4517">
        <w:t xml:space="preserve"> will acknowledge receipt of the OCLR including time and date, both parties filling in the corresponding boxes on each copy of the form.</w:t>
      </w:r>
    </w:p>
    <w:p w14:paraId="62B26C47" w14:textId="77777777" w:rsidR="008E717F" w:rsidRPr="009C4517" w:rsidRDefault="008E717F" w:rsidP="008B0A16">
      <w:pPr>
        <w:numPr>
          <w:ilvl w:val="1"/>
          <w:numId w:val="29"/>
        </w:numPr>
        <w:jc w:val="both"/>
      </w:pPr>
      <w:r w:rsidRPr="009C4517">
        <w:t>When modifying an OCL, the TO will cancel the original OCLR before issuing a new OCLR where the equipment and affected parameter are the same</w:t>
      </w:r>
    </w:p>
    <w:p w14:paraId="71F0CA7D" w14:textId="77777777" w:rsidR="008B0A16" w:rsidRPr="009C4517" w:rsidRDefault="008B0A16" w:rsidP="008B0A16">
      <w:pPr>
        <w:jc w:val="both"/>
      </w:pPr>
      <w:r w:rsidRPr="009C4517">
        <w:t xml:space="preserve"> </w:t>
      </w:r>
    </w:p>
    <w:p w14:paraId="3D95106D" w14:textId="77777777" w:rsidR="00C533E1" w:rsidRPr="009C4517" w:rsidRDefault="00C533E1">
      <w:pPr>
        <w:jc w:val="both"/>
      </w:pPr>
    </w:p>
    <w:p w14:paraId="1AA3F88C" w14:textId="77777777" w:rsidR="00C533E1" w:rsidRPr="009C4517" w:rsidRDefault="00C533E1">
      <w:pPr>
        <w:jc w:val="both"/>
      </w:pPr>
    </w:p>
    <w:p w14:paraId="1F82C942" w14:textId="77777777" w:rsidR="00C533E1" w:rsidRPr="009C4517" w:rsidRDefault="00C533E1">
      <w:pPr>
        <w:jc w:val="both"/>
      </w:pPr>
    </w:p>
    <w:p w14:paraId="776FBDDE" w14:textId="77777777" w:rsidR="00C533E1" w:rsidRPr="009C4517" w:rsidRDefault="00C533E1">
      <w:pPr>
        <w:jc w:val="both"/>
      </w:pPr>
    </w:p>
    <w:p w14:paraId="14D3E623" w14:textId="77777777" w:rsidR="00C533E1" w:rsidRPr="009C4517" w:rsidRDefault="00C533E1">
      <w:pPr>
        <w:jc w:val="both"/>
      </w:pPr>
    </w:p>
    <w:p w14:paraId="20308331" w14:textId="77777777" w:rsidR="00C533E1" w:rsidRPr="009C4517" w:rsidRDefault="00C533E1">
      <w:pPr>
        <w:jc w:val="both"/>
        <w:sectPr w:rsidR="00C533E1" w:rsidRPr="009C4517" w:rsidSect="009C4517">
          <w:pgSz w:w="11906" w:h="16838"/>
          <w:pgMar w:top="1440" w:right="1797" w:bottom="1440" w:left="1134" w:header="720" w:footer="720" w:gutter="0"/>
          <w:cols w:space="720"/>
        </w:sectPr>
      </w:pPr>
    </w:p>
    <w:p w14:paraId="0025A44E" w14:textId="77777777" w:rsidR="00C533E1" w:rsidRPr="009C4517" w:rsidRDefault="00C533E1">
      <w:pPr>
        <w:pStyle w:val="Heading2"/>
        <w:numPr>
          <w:ilvl w:val="0"/>
          <w:numId w:val="0"/>
        </w:numPr>
        <w:rPr>
          <w:sz w:val="28"/>
        </w:rPr>
      </w:pPr>
      <w:r w:rsidRPr="009C4517">
        <w:rPr>
          <w:sz w:val="28"/>
        </w:rPr>
        <w:lastRenderedPageBreak/>
        <w:t xml:space="preserve">Appendix C </w:t>
      </w:r>
    </w:p>
    <w:p w14:paraId="3F1CEBF9" w14:textId="77777777" w:rsidR="00C533E1" w:rsidRPr="009C4517" w:rsidRDefault="00C533E1">
      <w:pPr>
        <w:pStyle w:val="Title"/>
        <w:ind w:left="720"/>
        <w:jc w:val="both"/>
        <w:rPr>
          <w:b/>
        </w:rPr>
      </w:pPr>
      <w:r w:rsidRPr="009C4517">
        <w:rPr>
          <w:b/>
        </w:rPr>
        <w:t>Enhanced OCL Request Record</w:t>
      </w:r>
    </w:p>
    <w:p w14:paraId="53958CAB" w14:textId="77777777" w:rsidR="00C533E1" w:rsidRPr="009C4517" w:rsidRDefault="00C533E1">
      <w:pPr>
        <w:pStyle w:val="Title"/>
        <w:ind w:left="720"/>
        <w:jc w:val="both"/>
      </w:pPr>
    </w:p>
    <w:p w14:paraId="2B4262D9"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pPr>
      <w:r w:rsidRPr="009C4517">
        <w:t xml:space="preserve">REQUEST FOR ENHANCED PLANT AND APPARATUS OCL. </w:t>
      </w:r>
    </w:p>
    <w:p w14:paraId="2CD6F9CC" w14:textId="77777777" w:rsidR="00C533E1" w:rsidRPr="009C4517" w:rsidRDefault="0083430D" w:rsidP="000D1012">
      <w:pPr>
        <w:pStyle w:val="Title"/>
        <w:pBdr>
          <w:top w:val="single" w:sz="4" w:space="1" w:color="auto"/>
          <w:left w:val="single" w:sz="4" w:space="31" w:color="auto"/>
          <w:bottom w:val="single" w:sz="4" w:space="10" w:color="auto"/>
          <w:right w:val="single" w:sz="4" w:space="31" w:color="auto"/>
        </w:pBdr>
        <w:tabs>
          <w:tab w:val="left" w:pos="1365"/>
        </w:tabs>
        <w:ind w:left="720"/>
        <w:jc w:val="both"/>
        <w:rPr>
          <w:b/>
          <w:sz w:val="20"/>
        </w:rPr>
      </w:pPr>
      <w:r w:rsidRPr="009C4517">
        <w:rPr>
          <w:b/>
          <w:sz w:val="20"/>
        </w:rPr>
        <w:t xml:space="preserve">PART </w:t>
      </w:r>
      <w:r w:rsidR="00C533E1" w:rsidRPr="009C4517">
        <w:rPr>
          <w:b/>
          <w:sz w:val="20"/>
        </w:rPr>
        <w:t>1.</w:t>
      </w:r>
      <w:r w:rsidR="00C533E1" w:rsidRPr="009C4517">
        <w:rPr>
          <w:b/>
          <w:sz w:val="20"/>
          <w:u w:val="none"/>
        </w:rPr>
        <w:tab/>
      </w:r>
    </w:p>
    <w:p w14:paraId="4E39CE37"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roofErr w:type="gramStart"/>
      <w:r w:rsidRPr="009C4517">
        <w:rPr>
          <w:sz w:val="20"/>
        </w:rPr>
        <w:t>To:_</w:t>
      </w:r>
      <w:proofErr w:type="gramEnd"/>
      <w:r w:rsidRPr="009C4517">
        <w:rPr>
          <w:sz w:val="20"/>
        </w:rPr>
        <w:t>___________________</w:t>
      </w:r>
      <w:r w:rsidR="008B0A16" w:rsidRPr="009C4517">
        <w:rPr>
          <w:sz w:val="20"/>
        </w:rPr>
        <w:t>______</w:t>
      </w:r>
      <w:r w:rsidR="000D1012" w:rsidRPr="009C4517">
        <w:rPr>
          <w:sz w:val="20"/>
        </w:rPr>
        <w:t xml:space="preserve">  Company______________________________</w:t>
      </w:r>
    </w:p>
    <w:p w14:paraId="1AA8FC49"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5FE32A00" w14:textId="6F91ACB5"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outlineLvl w:val="0"/>
        <w:rPr>
          <w:sz w:val="20"/>
        </w:rPr>
      </w:pPr>
      <w:proofErr w:type="gramStart"/>
      <w:r w:rsidRPr="009C4517">
        <w:rPr>
          <w:sz w:val="20"/>
        </w:rPr>
        <w:t>From:_</w:t>
      </w:r>
      <w:proofErr w:type="gramEnd"/>
      <w:r w:rsidRPr="009C4517">
        <w:rPr>
          <w:sz w:val="20"/>
        </w:rPr>
        <w:t>_________________</w:t>
      </w:r>
      <w:r w:rsidR="000D1012" w:rsidRPr="009C4517">
        <w:rPr>
          <w:sz w:val="20"/>
        </w:rPr>
        <w:t>(</w:t>
      </w:r>
      <w:r w:rsidR="0067122E">
        <w:rPr>
          <w:sz w:val="20"/>
        </w:rPr>
        <w:t>The Company</w:t>
      </w:r>
      <w:r w:rsidR="000D1012" w:rsidRPr="009C4517">
        <w:rPr>
          <w:sz w:val="20"/>
        </w:rPr>
        <w:t>)</w:t>
      </w:r>
    </w:p>
    <w:p w14:paraId="28CF25A8"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2DE467D6" w14:textId="429B918B" w:rsidR="00C533E1" w:rsidRPr="009C4517" w:rsidRDefault="0067122E" w:rsidP="000D1012">
      <w:pPr>
        <w:pStyle w:val="Title"/>
        <w:pBdr>
          <w:top w:val="single" w:sz="4" w:space="1" w:color="auto"/>
          <w:left w:val="single" w:sz="4" w:space="31" w:color="auto"/>
          <w:bottom w:val="single" w:sz="4" w:space="10" w:color="auto"/>
          <w:right w:val="single" w:sz="4" w:space="31" w:color="auto"/>
        </w:pBdr>
        <w:ind w:left="720"/>
        <w:jc w:val="both"/>
        <w:rPr>
          <w:sz w:val="20"/>
        </w:rPr>
      </w:pPr>
      <w:r>
        <w:rPr>
          <w:sz w:val="20"/>
        </w:rPr>
        <w:t>The Company</w:t>
      </w:r>
      <w:r w:rsidR="00C533E1" w:rsidRPr="009C4517">
        <w:rPr>
          <w:sz w:val="20"/>
        </w:rPr>
        <w:t xml:space="preserve"> request permission to operate the following Plant and Apparatus </w:t>
      </w:r>
    </w:p>
    <w:p w14:paraId="2E70535C" w14:textId="77777777" w:rsidR="003E7208" w:rsidRPr="009C4517" w:rsidRDefault="003E7208"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263AC95D"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at _________________</w:t>
      </w:r>
      <w:r w:rsidR="000D1012" w:rsidRPr="009C4517">
        <w:rPr>
          <w:sz w:val="20"/>
        </w:rPr>
        <w:t>_________</w:t>
      </w:r>
      <w:r w:rsidR="002328F1" w:rsidRPr="009C4517">
        <w:rPr>
          <w:sz w:val="20"/>
        </w:rPr>
        <w:t xml:space="preserve">Platform / </w:t>
      </w:r>
      <w:r w:rsidRPr="009C4517">
        <w:rPr>
          <w:sz w:val="20"/>
        </w:rPr>
        <w:t xml:space="preserve">Substation at an enhanced OCL for the following </w:t>
      </w:r>
      <w:proofErr w:type="gramStart"/>
      <w:r w:rsidRPr="009C4517">
        <w:rPr>
          <w:sz w:val="20"/>
        </w:rPr>
        <w:t>reasons:-</w:t>
      </w:r>
      <w:proofErr w:type="gramEnd"/>
      <w:r w:rsidRPr="009C4517">
        <w:rPr>
          <w:sz w:val="20"/>
        </w:rPr>
        <w:t>_</w:t>
      </w:r>
    </w:p>
    <w:p w14:paraId="384BBF90"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_______________________________________________________________</w:t>
      </w:r>
    </w:p>
    <w:p w14:paraId="4D00DBCA"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_______________________________________________________________</w:t>
      </w:r>
    </w:p>
    <w:p w14:paraId="34FCC47A"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_______________________________________________________________</w:t>
      </w:r>
    </w:p>
    <w:p w14:paraId="600A4BF8"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06114629"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 xml:space="preserve">The required OCL </w:t>
      </w:r>
      <w:proofErr w:type="gramStart"/>
      <w:r w:rsidRPr="009C4517">
        <w:rPr>
          <w:sz w:val="20"/>
        </w:rPr>
        <w:t>is</w:t>
      </w:r>
      <w:r w:rsidR="00B07EF8" w:rsidRPr="009C4517">
        <w:rPr>
          <w:sz w:val="20"/>
        </w:rPr>
        <w:t xml:space="preserve"> :</w:t>
      </w:r>
      <w:proofErr w:type="gramEnd"/>
      <w:r w:rsidR="00B07EF8" w:rsidRPr="009C4517">
        <w:rPr>
          <w:sz w:val="20"/>
        </w:rPr>
        <w:t>-</w:t>
      </w:r>
      <w:r w:rsidRPr="009C4517">
        <w:rPr>
          <w:sz w:val="20"/>
        </w:rPr>
        <w:t xml:space="preserve"> </w:t>
      </w:r>
    </w:p>
    <w:p w14:paraId="5FBD36EF" w14:textId="77777777" w:rsidR="003E7208"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 xml:space="preserve">Applicable start time for enhanced OCL                          </w:t>
      </w:r>
    </w:p>
    <w:p w14:paraId="78F156D2" w14:textId="77777777" w:rsidR="000D1012" w:rsidRPr="009C4517" w:rsidRDefault="000D1012"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5D9CBAFC"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firstLine="720"/>
        <w:jc w:val="both"/>
        <w:rPr>
          <w:sz w:val="20"/>
        </w:rPr>
      </w:pPr>
      <w:proofErr w:type="gramStart"/>
      <w:r w:rsidRPr="009C4517">
        <w:rPr>
          <w:sz w:val="20"/>
        </w:rPr>
        <w:t>Time:_</w:t>
      </w:r>
      <w:proofErr w:type="gramEnd"/>
      <w:r w:rsidRPr="009C4517">
        <w:rPr>
          <w:sz w:val="20"/>
        </w:rPr>
        <w:t>_______ Date:_____________</w:t>
      </w:r>
    </w:p>
    <w:p w14:paraId="60BE49C2"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7F208D1C"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1ED2721F" w14:textId="77777777" w:rsidR="003E7208"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 xml:space="preserve">Applicable end time for enhanced OCL                          </w:t>
      </w:r>
    </w:p>
    <w:p w14:paraId="0A70C7FC" w14:textId="77777777" w:rsidR="000D1012" w:rsidRPr="009C4517" w:rsidRDefault="000D1012"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23B4D548"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firstLine="720"/>
        <w:jc w:val="both"/>
        <w:rPr>
          <w:sz w:val="20"/>
        </w:rPr>
      </w:pPr>
      <w:proofErr w:type="gramStart"/>
      <w:r w:rsidRPr="009C4517">
        <w:rPr>
          <w:sz w:val="20"/>
        </w:rPr>
        <w:t>Time:_</w:t>
      </w:r>
      <w:proofErr w:type="gramEnd"/>
      <w:r w:rsidRPr="009C4517">
        <w:rPr>
          <w:sz w:val="20"/>
        </w:rPr>
        <w:t>_______ Date:_____________</w:t>
      </w:r>
    </w:p>
    <w:p w14:paraId="6B66F09D"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67299F7C"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 xml:space="preserve"> </w:t>
      </w:r>
      <w:r w:rsidR="002328F1" w:rsidRPr="009C4517">
        <w:rPr>
          <w:sz w:val="20"/>
        </w:rPr>
        <w:t xml:space="preserve">Requested </w:t>
      </w:r>
      <w:proofErr w:type="gramStart"/>
      <w:r w:rsidR="002328F1" w:rsidRPr="009C4517">
        <w:rPr>
          <w:sz w:val="20"/>
        </w:rPr>
        <w:t>by:</w:t>
      </w:r>
      <w:r w:rsidRPr="009C4517">
        <w:rPr>
          <w:sz w:val="20"/>
        </w:rPr>
        <w:t>_</w:t>
      </w:r>
      <w:proofErr w:type="gramEnd"/>
      <w:r w:rsidRPr="009C4517">
        <w:rPr>
          <w:sz w:val="20"/>
        </w:rPr>
        <w:t xml:space="preserve">_______________ </w:t>
      </w:r>
      <w:r w:rsidR="000D1012" w:rsidRPr="009C4517">
        <w:rPr>
          <w:sz w:val="20"/>
        </w:rPr>
        <w:t>____</w:t>
      </w:r>
      <w:r w:rsidRPr="009C4517">
        <w:rPr>
          <w:sz w:val="20"/>
        </w:rPr>
        <w:t xml:space="preserve"> Time:________ Date:_____________</w:t>
      </w:r>
    </w:p>
    <w:p w14:paraId="42D839FA" w14:textId="652B49A6" w:rsidR="00C533E1" w:rsidRPr="009C4517" w:rsidRDefault="002328F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u w:val="none"/>
        </w:rPr>
        <w:t xml:space="preserve">(On behalf of </w:t>
      </w:r>
      <w:r w:rsidR="0067122E">
        <w:rPr>
          <w:sz w:val="20"/>
          <w:u w:val="none"/>
        </w:rPr>
        <w:t>The Company</w:t>
      </w:r>
      <w:r w:rsidRPr="009C4517">
        <w:rPr>
          <w:sz w:val="20"/>
          <w:u w:val="none"/>
        </w:rPr>
        <w:t>)</w:t>
      </w:r>
    </w:p>
    <w:p w14:paraId="7C35152B" w14:textId="77777777" w:rsidR="002328F1" w:rsidRPr="009C4517" w:rsidRDefault="002328F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1B79FB4C" w14:textId="77777777" w:rsidR="00C533E1" w:rsidRPr="009C4517" w:rsidRDefault="0083430D" w:rsidP="000D1012">
      <w:pPr>
        <w:pStyle w:val="Title"/>
        <w:pBdr>
          <w:top w:val="single" w:sz="4" w:space="1" w:color="auto"/>
          <w:left w:val="single" w:sz="4" w:space="31" w:color="auto"/>
          <w:bottom w:val="single" w:sz="4" w:space="10" w:color="auto"/>
          <w:right w:val="single" w:sz="4" w:space="31" w:color="auto"/>
        </w:pBdr>
        <w:ind w:left="720"/>
        <w:jc w:val="both"/>
        <w:rPr>
          <w:b/>
          <w:sz w:val="20"/>
        </w:rPr>
      </w:pPr>
      <w:r w:rsidRPr="009C4517">
        <w:rPr>
          <w:b/>
          <w:sz w:val="20"/>
        </w:rPr>
        <w:t xml:space="preserve">PART </w:t>
      </w:r>
      <w:r w:rsidR="00C533E1" w:rsidRPr="009C4517">
        <w:rPr>
          <w:b/>
          <w:sz w:val="20"/>
        </w:rPr>
        <w:t>2.</w:t>
      </w:r>
    </w:p>
    <w:p w14:paraId="31AA6302"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70A519BE" w14:textId="48B5626F"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 xml:space="preserve">I grant / </w:t>
      </w:r>
      <w:proofErr w:type="gramStart"/>
      <w:r w:rsidRPr="009C4517">
        <w:rPr>
          <w:sz w:val="20"/>
        </w:rPr>
        <w:t>refuse  permission</w:t>
      </w:r>
      <w:proofErr w:type="gramEnd"/>
      <w:r w:rsidRPr="009C4517">
        <w:rPr>
          <w:sz w:val="20"/>
        </w:rPr>
        <w:t xml:space="preserve"> for  </w:t>
      </w:r>
      <w:r w:rsidR="0067122E">
        <w:rPr>
          <w:sz w:val="20"/>
        </w:rPr>
        <w:t>The Company</w:t>
      </w:r>
      <w:r w:rsidRPr="009C4517">
        <w:rPr>
          <w:sz w:val="20"/>
        </w:rPr>
        <w:t xml:space="preserve"> to operate the Plant and Apparatus detailed above at the enhanced OCL. Any limitations and/or restrictions that </w:t>
      </w:r>
      <w:proofErr w:type="gramStart"/>
      <w:r w:rsidRPr="009C4517">
        <w:rPr>
          <w:sz w:val="20"/>
        </w:rPr>
        <w:t>apply  are</w:t>
      </w:r>
      <w:proofErr w:type="gramEnd"/>
      <w:r w:rsidRPr="009C4517">
        <w:rPr>
          <w:sz w:val="20"/>
        </w:rPr>
        <w:t xml:space="preserve"> detailed in Operational Capability Limit Record No……….:-</w:t>
      </w:r>
    </w:p>
    <w:p w14:paraId="08D97BF2"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1A74B860"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_________________________________________________________________________________________________________________________________________________________________________________________________________</w:t>
      </w:r>
    </w:p>
    <w:p w14:paraId="0AD1FCF7"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34E24B26"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6869CC37"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 xml:space="preserve">Signed </w:t>
      </w:r>
      <w:proofErr w:type="gramStart"/>
      <w:r w:rsidR="002328F1" w:rsidRPr="009C4517">
        <w:rPr>
          <w:sz w:val="20"/>
        </w:rPr>
        <w:t>by</w:t>
      </w:r>
      <w:r w:rsidRPr="009C4517">
        <w:rPr>
          <w:sz w:val="20"/>
        </w:rPr>
        <w:t>:_</w:t>
      </w:r>
      <w:proofErr w:type="gramEnd"/>
      <w:r w:rsidRPr="009C4517">
        <w:rPr>
          <w:sz w:val="20"/>
        </w:rPr>
        <w:t>_______________  Time:________ Date:_____________</w:t>
      </w:r>
    </w:p>
    <w:p w14:paraId="3DCC4AE6" w14:textId="77777777" w:rsidR="00C533E1" w:rsidRPr="009C4517" w:rsidRDefault="002328F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u w:val="none"/>
        </w:rPr>
        <w:t>(On behalf of TO)</w:t>
      </w:r>
    </w:p>
    <w:p w14:paraId="61622920"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b/>
          <w:sz w:val="20"/>
        </w:rPr>
      </w:pPr>
    </w:p>
    <w:p w14:paraId="0DD0AD16"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198CCD28" w14:textId="77777777" w:rsidR="003E7208" w:rsidRPr="009C4517" w:rsidRDefault="003E7208"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b/>
          <w:sz w:val="20"/>
        </w:rPr>
        <w:t xml:space="preserve">PART </w:t>
      </w:r>
      <w:r w:rsidR="00C533E1" w:rsidRPr="009C4517">
        <w:rPr>
          <w:b/>
          <w:sz w:val="20"/>
        </w:rPr>
        <w:t>3</w:t>
      </w:r>
      <w:r w:rsidR="00C533E1" w:rsidRPr="009C4517">
        <w:rPr>
          <w:sz w:val="20"/>
        </w:rPr>
        <w:t xml:space="preserve">. </w:t>
      </w:r>
    </w:p>
    <w:p w14:paraId="49A738CB" w14:textId="718E2333"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 xml:space="preserve">Cancellation of permission for </w:t>
      </w:r>
      <w:r w:rsidR="0067122E">
        <w:rPr>
          <w:sz w:val="20"/>
        </w:rPr>
        <w:t>The Company</w:t>
      </w:r>
      <w:r w:rsidRPr="009C4517">
        <w:rPr>
          <w:sz w:val="20"/>
        </w:rPr>
        <w:t xml:space="preserve"> to operate the Plant and Apparatus detailed above </w:t>
      </w:r>
      <w:proofErr w:type="gramStart"/>
      <w:r w:rsidRPr="009C4517">
        <w:rPr>
          <w:sz w:val="20"/>
        </w:rPr>
        <w:t>in excess of</w:t>
      </w:r>
      <w:proofErr w:type="gramEnd"/>
      <w:r w:rsidRPr="009C4517">
        <w:rPr>
          <w:sz w:val="20"/>
        </w:rPr>
        <w:t xml:space="preserve"> their default OCL. </w:t>
      </w:r>
    </w:p>
    <w:p w14:paraId="2F3AA59B"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77EFE753"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 xml:space="preserve">Signed </w:t>
      </w:r>
      <w:r w:rsidR="002328F1" w:rsidRPr="009C4517">
        <w:rPr>
          <w:sz w:val="20"/>
        </w:rPr>
        <w:t>by:</w:t>
      </w:r>
      <w:r w:rsidRPr="009C4517">
        <w:rPr>
          <w:sz w:val="20"/>
        </w:rPr>
        <w:t xml:space="preserve">        </w:t>
      </w:r>
      <w:r w:rsidRPr="009C4517">
        <w:rPr>
          <w:sz w:val="20"/>
        </w:rPr>
        <w:tab/>
      </w:r>
      <w:r w:rsidRPr="009C4517">
        <w:rPr>
          <w:sz w:val="20"/>
        </w:rPr>
        <w:tab/>
      </w:r>
      <w:r w:rsidRPr="009C4517">
        <w:rPr>
          <w:sz w:val="20"/>
        </w:rPr>
        <w:tab/>
      </w:r>
      <w:r w:rsidR="00461D9B" w:rsidRPr="009C4517">
        <w:rPr>
          <w:sz w:val="20"/>
        </w:rPr>
        <w:tab/>
      </w:r>
      <w:r w:rsidRPr="009C4517">
        <w:rPr>
          <w:sz w:val="20"/>
        </w:rPr>
        <w:t>Time</w:t>
      </w:r>
      <w:r w:rsidR="00461D9B" w:rsidRPr="009C4517">
        <w:rPr>
          <w:sz w:val="20"/>
        </w:rPr>
        <w:t>:</w:t>
      </w:r>
      <w:r w:rsidRPr="009C4517">
        <w:rPr>
          <w:sz w:val="20"/>
        </w:rPr>
        <w:tab/>
      </w:r>
      <w:r w:rsidRPr="009C4517">
        <w:rPr>
          <w:sz w:val="20"/>
        </w:rPr>
        <w:tab/>
        <w:t xml:space="preserve">Date </w:t>
      </w:r>
      <w:r w:rsidRPr="009C4517">
        <w:rPr>
          <w:sz w:val="20"/>
        </w:rPr>
        <w:tab/>
      </w:r>
      <w:r w:rsidRPr="009C4517">
        <w:rPr>
          <w:sz w:val="20"/>
        </w:rPr>
        <w:tab/>
      </w:r>
    </w:p>
    <w:p w14:paraId="498A47F3" w14:textId="77777777" w:rsidR="002328F1" w:rsidRPr="009C4517" w:rsidRDefault="002328F1" w:rsidP="000D1012">
      <w:pPr>
        <w:pStyle w:val="Title"/>
        <w:pBdr>
          <w:top w:val="single" w:sz="4" w:space="1" w:color="auto"/>
          <w:left w:val="single" w:sz="4" w:space="31" w:color="auto"/>
          <w:bottom w:val="single" w:sz="4" w:space="10" w:color="auto"/>
          <w:right w:val="single" w:sz="4" w:space="31" w:color="auto"/>
        </w:pBdr>
        <w:ind w:left="720"/>
        <w:jc w:val="both"/>
        <w:rPr>
          <w:sz w:val="20"/>
          <w:u w:val="none"/>
        </w:rPr>
      </w:pPr>
      <w:r w:rsidRPr="009C4517">
        <w:rPr>
          <w:sz w:val="20"/>
          <w:u w:val="none"/>
        </w:rPr>
        <w:t>(On behalf of TO)</w:t>
      </w:r>
    </w:p>
    <w:p w14:paraId="58F7053A" w14:textId="77777777" w:rsidR="00461D9B" w:rsidRPr="009C4517" w:rsidRDefault="00461D9B"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179054A5" w14:textId="77777777" w:rsidR="000D1012" w:rsidRPr="009C4517" w:rsidRDefault="002328F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Acknowledged by:</w:t>
      </w:r>
      <w:r w:rsidR="00C533E1" w:rsidRPr="009C4517">
        <w:rPr>
          <w:sz w:val="20"/>
        </w:rPr>
        <w:tab/>
      </w:r>
      <w:r w:rsidR="00C533E1" w:rsidRPr="009C4517">
        <w:rPr>
          <w:sz w:val="20"/>
        </w:rPr>
        <w:tab/>
      </w:r>
      <w:r w:rsidR="00C533E1" w:rsidRPr="009C4517">
        <w:rPr>
          <w:sz w:val="20"/>
        </w:rPr>
        <w:tab/>
        <w:t>Time</w:t>
      </w:r>
      <w:r w:rsidR="00461D9B" w:rsidRPr="009C4517">
        <w:rPr>
          <w:sz w:val="20"/>
        </w:rPr>
        <w:t>:</w:t>
      </w:r>
      <w:r w:rsidR="00C533E1" w:rsidRPr="009C4517">
        <w:rPr>
          <w:sz w:val="20"/>
        </w:rPr>
        <w:tab/>
      </w:r>
      <w:r w:rsidR="00C533E1" w:rsidRPr="009C4517">
        <w:rPr>
          <w:sz w:val="20"/>
        </w:rPr>
        <w:tab/>
        <w:t>Date</w:t>
      </w:r>
      <w:r w:rsidR="00461D9B" w:rsidRPr="009C4517">
        <w:rPr>
          <w:sz w:val="20"/>
        </w:rPr>
        <w:tab/>
      </w:r>
      <w:r w:rsidR="00461D9B" w:rsidRPr="009C4517">
        <w:rPr>
          <w:sz w:val="20"/>
        </w:rPr>
        <w:tab/>
      </w:r>
    </w:p>
    <w:p w14:paraId="170BF7DD" w14:textId="74E9446D" w:rsidR="000D1012" w:rsidRPr="009C4517" w:rsidRDefault="000D1012" w:rsidP="000D1012">
      <w:pPr>
        <w:pStyle w:val="Title"/>
        <w:pBdr>
          <w:top w:val="single" w:sz="4" w:space="1" w:color="auto"/>
          <w:left w:val="single" w:sz="4" w:space="31" w:color="auto"/>
          <w:bottom w:val="single" w:sz="4" w:space="10" w:color="auto"/>
          <w:right w:val="single" w:sz="4" w:space="31" w:color="auto"/>
        </w:pBdr>
        <w:ind w:left="720"/>
        <w:jc w:val="both"/>
      </w:pPr>
      <w:r w:rsidRPr="009C4517">
        <w:rPr>
          <w:sz w:val="20"/>
          <w:u w:val="none"/>
        </w:rPr>
        <w:t xml:space="preserve">(On behalf of </w:t>
      </w:r>
      <w:r w:rsidR="0067122E">
        <w:rPr>
          <w:sz w:val="20"/>
          <w:u w:val="none"/>
        </w:rPr>
        <w:t>The Company</w:t>
      </w:r>
      <w:r w:rsidRPr="009C4517">
        <w:rPr>
          <w:sz w:val="20"/>
          <w:u w:val="none"/>
        </w:rPr>
        <w:t>)</w:t>
      </w:r>
    </w:p>
    <w:p w14:paraId="41309C6C" w14:textId="77777777" w:rsidR="000D1012" w:rsidRPr="009C4517" w:rsidRDefault="000D1012"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00EDAB7D" w14:textId="77777777" w:rsidR="000D1012" w:rsidRPr="009C4517" w:rsidRDefault="000D1012"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38D87C21" w14:textId="77777777" w:rsidR="000D1012" w:rsidRPr="009C4517" w:rsidRDefault="000D1012" w:rsidP="000D1012"/>
    <w:p w14:paraId="641ECDC9" w14:textId="77777777" w:rsidR="000D1012" w:rsidRPr="009C4517" w:rsidRDefault="000D1012">
      <w:pPr>
        <w:pStyle w:val="NGTSAppendix"/>
        <w:outlineLvl w:val="0"/>
        <w:rPr>
          <w:b/>
          <w:i/>
          <w:iCs/>
          <w:sz w:val="24"/>
        </w:rPr>
      </w:pPr>
    </w:p>
    <w:p w14:paraId="0CC98E7C" w14:textId="77777777" w:rsidR="000D1012" w:rsidRPr="009C4517" w:rsidRDefault="000D1012">
      <w:pPr>
        <w:pStyle w:val="NGTSAppendix"/>
        <w:outlineLvl w:val="0"/>
        <w:rPr>
          <w:b/>
          <w:i/>
          <w:sz w:val="28"/>
        </w:rPr>
      </w:pPr>
      <w:r w:rsidRPr="009C4517">
        <w:rPr>
          <w:b/>
          <w:i/>
          <w:sz w:val="28"/>
        </w:rPr>
        <w:t>Appendix D:  Abbreviations &amp; Definitions</w:t>
      </w:r>
    </w:p>
    <w:p w14:paraId="2B6BE531" w14:textId="77777777" w:rsidR="000D1012" w:rsidRPr="009C4517" w:rsidRDefault="000D1012">
      <w:pPr>
        <w:pStyle w:val="NGTSAppendix"/>
        <w:outlineLvl w:val="0"/>
        <w:rPr>
          <w:b/>
          <w:i/>
          <w:iCs/>
          <w:sz w:val="24"/>
        </w:rPr>
      </w:pPr>
    </w:p>
    <w:p w14:paraId="654460D7" w14:textId="77777777" w:rsidR="00C533E1" w:rsidRPr="009C4517" w:rsidRDefault="00C533E1">
      <w:pPr>
        <w:pStyle w:val="NGTSAppendix"/>
        <w:outlineLvl w:val="0"/>
        <w:rPr>
          <w:b/>
          <w:i/>
          <w:iCs/>
          <w:sz w:val="24"/>
        </w:rPr>
      </w:pPr>
      <w:r w:rsidRPr="009C4517">
        <w:rPr>
          <w:b/>
          <w:i/>
          <w:iCs/>
          <w:sz w:val="24"/>
        </w:rPr>
        <w:t>Abbreviations</w:t>
      </w:r>
    </w:p>
    <w:p w14:paraId="0B44025B" w14:textId="77777777" w:rsidR="00C533E1" w:rsidRPr="009C4517" w:rsidRDefault="00C533E1">
      <w:pPr>
        <w:pStyle w:val="BodyText"/>
        <w:spacing w:after="0"/>
        <w:ind w:left="0"/>
        <w:jc w:val="both"/>
      </w:pPr>
    </w:p>
    <w:p w14:paraId="4B1B2643" w14:textId="77777777" w:rsidR="00C533E1" w:rsidRPr="009C4517" w:rsidRDefault="00C533E1">
      <w:pPr>
        <w:pStyle w:val="BodyText"/>
        <w:spacing w:after="0"/>
        <w:ind w:left="1440" w:hanging="1440"/>
        <w:jc w:val="both"/>
      </w:pPr>
      <w:r w:rsidRPr="009C4517">
        <w:t>SHETL</w:t>
      </w:r>
      <w:r w:rsidRPr="009C4517">
        <w:tab/>
        <w:t>Scottish Hydro-Electric Transmission Limited</w:t>
      </w:r>
    </w:p>
    <w:p w14:paraId="6B97C3EF" w14:textId="77777777" w:rsidR="00C533E1" w:rsidRPr="009C4517" w:rsidRDefault="00C533E1">
      <w:pPr>
        <w:pStyle w:val="BodyText"/>
        <w:spacing w:after="0"/>
        <w:ind w:left="1440" w:hanging="1440"/>
        <w:jc w:val="both"/>
      </w:pPr>
      <w:r w:rsidRPr="009C4517">
        <w:t>SPT</w:t>
      </w:r>
      <w:r w:rsidRPr="009C4517">
        <w:tab/>
        <w:t>SP Transmission Limited</w:t>
      </w:r>
    </w:p>
    <w:p w14:paraId="3844A1BC" w14:textId="77777777" w:rsidR="00C533E1" w:rsidRPr="009C4517" w:rsidRDefault="00C533E1">
      <w:pPr>
        <w:pStyle w:val="BodyText"/>
        <w:spacing w:after="0"/>
        <w:ind w:left="1440" w:hanging="1440"/>
        <w:jc w:val="both"/>
      </w:pPr>
      <w:r w:rsidRPr="009C4517">
        <w:t>STCP</w:t>
      </w:r>
      <w:r w:rsidRPr="009C4517">
        <w:tab/>
        <w:t>System Operator –Transmission Owner Code Procedure (as defined as Code Procedures in the STC)</w:t>
      </w:r>
    </w:p>
    <w:p w14:paraId="3BFD7127" w14:textId="77777777" w:rsidR="00C533E1" w:rsidRPr="009C4517" w:rsidRDefault="00C533E1">
      <w:pPr>
        <w:pStyle w:val="BodyText"/>
        <w:spacing w:after="0"/>
        <w:ind w:left="0"/>
        <w:jc w:val="both"/>
      </w:pPr>
      <w:r w:rsidRPr="009C4517">
        <w:t>TO</w:t>
      </w:r>
      <w:r w:rsidRPr="009C4517">
        <w:tab/>
      </w:r>
      <w:r w:rsidRPr="009C4517">
        <w:tab/>
        <w:t>Transmission Owner</w:t>
      </w:r>
    </w:p>
    <w:p w14:paraId="04EAC66E" w14:textId="77777777" w:rsidR="00C533E1" w:rsidRPr="009C4517" w:rsidRDefault="00C533E1">
      <w:pPr>
        <w:pStyle w:val="BodyText"/>
        <w:spacing w:after="0"/>
        <w:ind w:left="0"/>
        <w:jc w:val="both"/>
      </w:pPr>
    </w:p>
    <w:p w14:paraId="3DCB1498" w14:textId="77777777" w:rsidR="00C533E1" w:rsidRPr="009C4517" w:rsidRDefault="00C533E1">
      <w:pPr>
        <w:pStyle w:val="BodyText"/>
        <w:spacing w:after="0"/>
        <w:ind w:left="0"/>
        <w:jc w:val="both"/>
      </w:pPr>
    </w:p>
    <w:p w14:paraId="32E1F29F" w14:textId="77777777" w:rsidR="00C533E1" w:rsidRPr="009C4517" w:rsidRDefault="00C533E1">
      <w:pPr>
        <w:pStyle w:val="Heading6"/>
        <w:spacing w:before="0" w:after="0"/>
        <w:jc w:val="both"/>
      </w:pPr>
      <w:r w:rsidRPr="009C4517">
        <w:t xml:space="preserve">Definitions </w:t>
      </w:r>
    </w:p>
    <w:p w14:paraId="21258AB7" w14:textId="77777777" w:rsidR="00C533E1" w:rsidRPr="009C4517" w:rsidRDefault="00C533E1"/>
    <w:p w14:paraId="384756DD" w14:textId="77777777" w:rsidR="00C533E1" w:rsidRPr="009C4517" w:rsidRDefault="00C533E1">
      <w:pPr>
        <w:pStyle w:val="BodyText"/>
        <w:spacing w:after="0"/>
        <w:ind w:left="0"/>
        <w:jc w:val="both"/>
        <w:rPr>
          <w:b/>
          <w:bCs/>
        </w:rPr>
      </w:pPr>
      <w:r w:rsidRPr="009C4517">
        <w:rPr>
          <w:b/>
          <w:bCs/>
        </w:rPr>
        <w:t>STC definitions used:</w:t>
      </w:r>
    </w:p>
    <w:p w14:paraId="23DC2199" w14:textId="77777777" w:rsidR="00C533E1" w:rsidRPr="009C4517" w:rsidRDefault="00C533E1">
      <w:pPr>
        <w:pStyle w:val="BodyText"/>
        <w:spacing w:after="0"/>
        <w:ind w:left="0"/>
        <w:jc w:val="both"/>
      </w:pPr>
      <w:r w:rsidRPr="009C4517">
        <w:t>Apparatus</w:t>
      </w:r>
    </w:p>
    <w:p w14:paraId="4F019EBB" w14:textId="77777777" w:rsidR="00C533E1" w:rsidRPr="009C4517" w:rsidRDefault="00C533E1">
      <w:pPr>
        <w:pStyle w:val="BodyText"/>
        <w:spacing w:after="0"/>
        <w:ind w:left="0"/>
        <w:jc w:val="both"/>
      </w:pPr>
      <w:r w:rsidRPr="009C4517">
        <w:t>Good Industry Practice</w:t>
      </w:r>
    </w:p>
    <w:p w14:paraId="0C3355F6" w14:textId="77777777" w:rsidR="00C533E1" w:rsidRDefault="00C533E1">
      <w:pPr>
        <w:pStyle w:val="BodyText"/>
        <w:spacing w:after="0"/>
        <w:ind w:left="0"/>
        <w:jc w:val="both"/>
      </w:pPr>
      <w:r w:rsidRPr="009C4517">
        <w:t>Normal Capability Limits</w:t>
      </w:r>
    </w:p>
    <w:p w14:paraId="287572AB" w14:textId="33F2EED4" w:rsidR="007134E5" w:rsidRPr="009C4517" w:rsidRDefault="0067122E">
      <w:pPr>
        <w:pStyle w:val="BodyText"/>
        <w:spacing w:after="0"/>
        <w:ind w:left="0"/>
        <w:jc w:val="both"/>
      </w:pPr>
      <w:r>
        <w:t>The Company</w:t>
      </w:r>
    </w:p>
    <w:p w14:paraId="3CBCDBB8" w14:textId="77777777" w:rsidR="00C533E1" w:rsidRPr="009C4517" w:rsidRDefault="00C533E1">
      <w:pPr>
        <w:pStyle w:val="BodyText"/>
        <w:spacing w:after="0"/>
        <w:ind w:left="0"/>
        <w:jc w:val="both"/>
      </w:pPr>
      <w:r w:rsidRPr="009C4517">
        <w:t>NGET</w:t>
      </w:r>
    </w:p>
    <w:p w14:paraId="3445F444" w14:textId="77777777" w:rsidR="00C533E1" w:rsidRPr="009C4517" w:rsidRDefault="00C533E1">
      <w:pPr>
        <w:pStyle w:val="BodyText"/>
        <w:spacing w:after="0"/>
        <w:ind w:left="0"/>
        <w:jc w:val="both"/>
      </w:pPr>
      <w:r w:rsidRPr="009C4517">
        <w:t>Operational Capability Limit (OCL) Outage</w:t>
      </w:r>
    </w:p>
    <w:p w14:paraId="7AB8A70C" w14:textId="77777777" w:rsidR="00C533E1" w:rsidRPr="009C4517" w:rsidRDefault="00C533E1">
      <w:pPr>
        <w:pStyle w:val="BodyText"/>
        <w:spacing w:after="0"/>
        <w:ind w:left="0"/>
        <w:jc w:val="both"/>
      </w:pPr>
      <w:r w:rsidRPr="009C4517">
        <w:t>Party</w:t>
      </w:r>
    </w:p>
    <w:p w14:paraId="18ED691A" w14:textId="77777777" w:rsidR="00C533E1" w:rsidRPr="009C4517" w:rsidRDefault="00C533E1">
      <w:pPr>
        <w:pStyle w:val="BodyText"/>
        <w:spacing w:after="0"/>
        <w:ind w:left="0"/>
        <w:jc w:val="both"/>
      </w:pPr>
      <w:r w:rsidRPr="009C4517">
        <w:t>Plant</w:t>
      </w:r>
    </w:p>
    <w:p w14:paraId="66E5DA18" w14:textId="77777777" w:rsidR="00C533E1" w:rsidRPr="009C4517" w:rsidRDefault="00C533E1">
      <w:pPr>
        <w:pStyle w:val="BodyText"/>
        <w:spacing w:after="0"/>
        <w:ind w:left="0"/>
        <w:jc w:val="both"/>
      </w:pPr>
      <w:r w:rsidRPr="009C4517">
        <w:t>Services Capability Specification</w:t>
      </w:r>
    </w:p>
    <w:p w14:paraId="1AECA7C8" w14:textId="77777777" w:rsidR="00C533E1" w:rsidRPr="009C4517" w:rsidRDefault="00C533E1">
      <w:pPr>
        <w:pStyle w:val="BodyText"/>
        <w:spacing w:after="0"/>
        <w:ind w:left="0"/>
        <w:jc w:val="both"/>
      </w:pPr>
      <w:r w:rsidRPr="009C4517">
        <w:t>Services Reduction</w:t>
      </w:r>
    </w:p>
    <w:p w14:paraId="03ED6E10" w14:textId="77777777" w:rsidR="00C533E1" w:rsidRPr="009C4517" w:rsidRDefault="00C533E1">
      <w:pPr>
        <w:pStyle w:val="BodyText"/>
        <w:spacing w:after="0"/>
        <w:ind w:left="0"/>
        <w:jc w:val="both"/>
      </w:pPr>
      <w:r w:rsidRPr="009C4517">
        <w:t>Services Restoration Proposal</w:t>
      </w:r>
    </w:p>
    <w:p w14:paraId="46A41D73" w14:textId="77777777" w:rsidR="00C533E1" w:rsidRPr="009C4517" w:rsidRDefault="00C533E1">
      <w:pPr>
        <w:pStyle w:val="BodyText"/>
        <w:spacing w:after="0"/>
        <w:ind w:left="0"/>
        <w:jc w:val="both"/>
      </w:pPr>
      <w:r w:rsidRPr="009C4517">
        <w:t>Transmission Services</w:t>
      </w:r>
    </w:p>
    <w:p w14:paraId="210AA31D" w14:textId="77777777" w:rsidR="00C533E1" w:rsidRPr="009C4517" w:rsidRDefault="00C533E1">
      <w:pPr>
        <w:pStyle w:val="BodyText"/>
        <w:spacing w:after="0"/>
        <w:ind w:left="0"/>
        <w:jc w:val="both"/>
      </w:pPr>
      <w:r w:rsidRPr="009C4517">
        <w:t>Transmission System</w:t>
      </w:r>
    </w:p>
    <w:p w14:paraId="30205D50" w14:textId="77777777" w:rsidR="00C533E1" w:rsidRPr="009C4517" w:rsidRDefault="00C533E1">
      <w:pPr>
        <w:pStyle w:val="BodyText"/>
        <w:spacing w:after="0"/>
        <w:ind w:left="0"/>
        <w:jc w:val="both"/>
      </w:pPr>
    </w:p>
    <w:p w14:paraId="64A88E5E" w14:textId="77777777" w:rsidR="00C533E1" w:rsidRPr="009C4517" w:rsidRDefault="00C533E1">
      <w:pPr>
        <w:pStyle w:val="Heading8"/>
        <w:spacing w:before="0" w:after="0"/>
        <w:jc w:val="both"/>
      </w:pPr>
      <w:r w:rsidRPr="009C4517">
        <w:t>Grid Code definitions used:</w:t>
      </w:r>
    </w:p>
    <w:p w14:paraId="316A90DA" w14:textId="77777777" w:rsidR="00C533E1" w:rsidRPr="009C4517" w:rsidRDefault="00C533E1">
      <w:pPr>
        <w:spacing w:after="0"/>
        <w:jc w:val="both"/>
      </w:pPr>
      <w:r w:rsidRPr="009C4517">
        <w:t>Control Phase</w:t>
      </w:r>
    </w:p>
    <w:p w14:paraId="6043D9D4" w14:textId="77777777" w:rsidR="00C533E1" w:rsidRPr="009C4517" w:rsidRDefault="00C533E1">
      <w:pPr>
        <w:spacing w:after="0"/>
        <w:jc w:val="both"/>
      </w:pPr>
      <w:r w:rsidRPr="009C4517">
        <w:t>Event</w:t>
      </w:r>
    </w:p>
    <w:p w14:paraId="260883AB" w14:textId="77777777" w:rsidR="00C533E1" w:rsidRDefault="00C533E1">
      <w:pPr>
        <w:pStyle w:val="BodyText"/>
        <w:spacing w:after="0"/>
        <w:ind w:left="0"/>
        <w:jc w:val="both"/>
      </w:pPr>
      <w:r w:rsidRPr="009C4517">
        <w:t>Operational Effect</w:t>
      </w:r>
    </w:p>
    <w:p w14:paraId="2FAFEEF2" w14:textId="77777777" w:rsidR="00C533E1" w:rsidRDefault="00C533E1">
      <w:pPr>
        <w:pStyle w:val="BodyText"/>
        <w:ind w:left="0"/>
        <w:jc w:val="both"/>
        <w:rPr>
          <w:i/>
        </w:rPr>
      </w:pPr>
    </w:p>
    <w:p w14:paraId="0B6E79C2" w14:textId="77777777" w:rsidR="00C533E1" w:rsidRDefault="00C533E1">
      <w:pPr>
        <w:pStyle w:val="Heading2"/>
        <w:numPr>
          <w:ilvl w:val="0"/>
          <w:numId w:val="0"/>
        </w:numPr>
      </w:pPr>
    </w:p>
    <w:p w14:paraId="2841B1AA" w14:textId="77777777" w:rsidR="00C533E1" w:rsidRDefault="00C533E1">
      <w:pPr>
        <w:pStyle w:val="Title"/>
        <w:ind w:left="720"/>
        <w:jc w:val="both"/>
        <w:rPr>
          <w:b/>
          <w:sz w:val="30"/>
        </w:rPr>
      </w:pPr>
    </w:p>
    <w:p w14:paraId="7B498458" w14:textId="77777777" w:rsidR="00C533E1" w:rsidRDefault="00C533E1">
      <w:pPr>
        <w:pStyle w:val="Title"/>
        <w:ind w:left="720"/>
        <w:jc w:val="both"/>
      </w:pPr>
    </w:p>
    <w:sectPr w:rsidR="00C533E1">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3" w:author="Stuart McLarnon (NESO)" w:date="2024-12-12T09:48:00Z" w:initials="SM(">
    <w:p w14:paraId="49915CC3" w14:textId="77777777" w:rsidR="00A221F1" w:rsidRDefault="00A221F1" w:rsidP="000D6EE0">
      <w:pPr>
        <w:pStyle w:val="CommentText"/>
      </w:pPr>
      <w:r>
        <w:rPr>
          <w:rStyle w:val="CommentReference"/>
        </w:rPr>
        <w:annotationRef/>
      </w:r>
      <w:r>
        <w:t>Doesn't show on tracked changes but the word "fax" was removed and "sends" was added. "through the Designated Information Exchange System" was also added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9915CC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B053007" w16cex:dateUtc="2024-12-12T09: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9915CC3" w16cid:durableId="2B0530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9AC659" w14:textId="77777777" w:rsidR="00583EBB" w:rsidRDefault="00583EBB">
      <w:r>
        <w:separator/>
      </w:r>
    </w:p>
  </w:endnote>
  <w:endnote w:type="continuationSeparator" w:id="0">
    <w:p w14:paraId="42C139D1" w14:textId="77777777" w:rsidR="00583EBB" w:rsidRDefault="00583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FBE37" w14:textId="77777777" w:rsidR="00C533E1" w:rsidRDefault="00C533E1">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F80B34">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F80B34">
      <w:rPr>
        <w:noProof/>
        <w:snapToGrid w:val="0"/>
      </w:rPr>
      <w:t>19</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8302EA" w14:textId="77777777" w:rsidR="00583EBB" w:rsidRDefault="00583EBB">
      <w:r>
        <w:separator/>
      </w:r>
    </w:p>
  </w:footnote>
  <w:footnote w:type="continuationSeparator" w:id="0">
    <w:p w14:paraId="07773837" w14:textId="77777777" w:rsidR="00583EBB" w:rsidRDefault="00583E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9FF57" w14:textId="77777777" w:rsidR="00C533E1" w:rsidRDefault="00C533E1">
    <w:pPr>
      <w:pStyle w:val="Header"/>
    </w:pPr>
    <w:r>
      <w:t>STCP 04-4 Provision of Asset Operational Information</w:t>
    </w:r>
  </w:p>
  <w:p w14:paraId="16C58D6A" w14:textId="711951F9" w:rsidR="00C533E1" w:rsidRDefault="00C533E1">
    <w:pPr>
      <w:pStyle w:val="Header"/>
    </w:pPr>
    <w:r>
      <w:t xml:space="preserve">Issue </w:t>
    </w:r>
    <w:r w:rsidRPr="005372B8">
      <w:t>00</w:t>
    </w:r>
    <w:r w:rsidR="003A7813" w:rsidRPr="005372B8">
      <w:t>6</w:t>
    </w:r>
    <w:r w:rsidRPr="005372B8">
      <w:t xml:space="preserve"> </w:t>
    </w:r>
    <w:r w:rsidR="00805290" w:rsidRPr="005372B8">
      <w:t>–</w:t>
    </w:r>
    <w:r w:rsidRPr="005372B8">
      <w:t xml:space="preserve"> </w:t>
    </w:r>
    <w:r w:rsidR="00B75C84">
      <w:t>25</w:t>
    </w:r>
    <w:r w:rsidR="00805290" w:rsidRPr="005372B8">
      <w:t>/04/</w:t>
    </w:r>
    <w:r w:rsidR="00B81ADA" w:rsidRPr="005372B8">
      <w:t>20</w:t>
    </w:r>
    <w:r w:rsidR="003A7813" w:rsidRPr="005372B8">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lvl w:ilvl="0">
      <w:start w:val="1"/>
      <w:numFmt w:val="decimal"/>
      <w:lvlText w:val="%1"/>
      <w:lvlJc w:val="left"/>
      <w:pPr>
        <w:tabs>
          <w:tab w:val="num" w:pos="720"/>
        </w:tabs>
        <w:ind w:left="720" w:hanging="720"/>
      </w:pPr>
      <w:rPr>
        <w:rFonts w:ascii="Arial" w:hAnsi="Arial"/>
        <w:b/>
        <w:sz w:val="22"/>
      </w:rPr>
    </w:lvl>
    <w:lvl w:ilvl="1">
      <w:start w:val="1"/>
      <w:numFmt w:val="decimal"/>
      <w:lvlText w:val="%1.%2"/>
      <w:lvlJc w:val="left"/>
      <w:pPr>
        <w:tabs>
          <w:tab w:val="num" w:pos="720"/>
        </w:tabs>
        <w:ind w:left="720" w:hanging="720"/>
      </w:pPr>
      <w:rPr>
        <w:rFonts w:ascii="Arial" w:hAnsi="Arial"/>
        <w:sz w:val="20"/>
      </w:rPr>
    </w:lvl>
    <w:lvl w:ilvl="2">
      <w:start w:val="1"/>
      <w:numFmt w:val="decimal"/>
      <w:lvlText w:val="%1.%2.%3"/>
      <w:lvlJc w:val="left"/>
      <w:pPr>
        <w:tabs>
          <w:tab w:val="num" w:pos="720"/>
        </w:tabs>
        <w:ind w:left="720" w:hanging="720"/>
      </w:pPr>
    </w:lvl>
    <w:lvl w:ilvl="3">
      <w:start w:val="1"/>
      <w:numFmt w:val="decimal"/>
      <w:lvlText w:val="(%4)"/>
      <w:lvlJc w:val="left"/>
      <w:pPr>
        <w:tabs>
          <w:tab w:val="num" w:pos="720"/>
        </w:tabs>
        <w:ind w:left="720" w:hanging="720"/>
      </w:pPr>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10"/>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lowerLetter"/>
      <w:lvlText w:val="(%4)"/>
      <w:lvlJc w:val="left"/>
      <w:pPr>
        <w:tabs>
          <w:tab w:val="num" w:pos="720"/>
        </w:tabs>
        <w:ind w:left="720" w:hanging="720"/>
      </w:pPr>
      <w:rPr>
        <w:rFonts w:ascii="Arial" w:hAnsi="Arial"/>
        <w:sz w:val="20"/>
      </w:r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00000011"/>
    <w:multiLevelType w:val="multilevel"/>
    <w:tmpl w:val="00000000"/>
    <w:lvl w:ilvl="0">
      <w:start w:val="1"/>
      <w:numFmt w:val="lowerLetter"/>
      <w:lvlText w:val="(%1)"/>
      <w:lvlJc w:val="left"/>
      <w:pPr>
        <w:tabs>
          <w:tab w:val="num" w:pos="720"/>
        </w:tabs>
        <w:ind w:left="720" w:hanging="720"/>
      </w:p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5250480"/>
    <w:multiLevelType w:val="hybridMultilevel"/>
    <w:tmpl w:val="AC886E86"/>
    <w:lvl w:ilvl="0" w:tplc="D7F4554E">
      <w:start w:val="1"/>
      <w:numFmt w:val="bullet"/>
      <w:lvlText w:val=""/>
      <w:lvlJc w:val="left"/>
      <w:pPr>
        <w:tabs>
          <w:tab w:val="num" w:pos="720"/>
        </w:tabs>
        <w:ind w:left="720" w:hanging="360"/>
      </w:pPr>
      <w:rPr>
        <w:rFonts w:ascii="Symbol" w:hAnsi="Symbol" w:hint="default"/>
      </w:rPr>
    </w:lvl>
    <w:lvl w:ilvl="1" w:tplc="E1369972" w:tentative="1">
      <w:start w:val="1"/>
      <w:numFmt w:val="bullet"/>
      <w:lvlText w:val="o"/>
      <w:lvlJc w:val="left"/>
      <w:pPr>
        <w:tabs>
          <w:tab w:val="num" w:pos="1440"/>
        </w:tabs>
        <w:ind w:left="1440" w:hanging="360"/>
      </w:pPr>
      <w:rPr>
        <w:rFonts w:ascii="Courier New" w:hAnsi="Courier New" w:hint="default"/>
      </w:rPr>
    </w:lvl>
    <w:lvl w:ilvl="2" w:tplc="5AC46FE8" w:tentative="1">
      <w:start w:val="1"/>
      <w:numFmt w:val="bullet"/>
      <w:lvlText w:val=""/>
      <w:lvlJc w:val="left"/>
      <w:pPr>
        <w:tabs>
          <w:tab w:val="num" w:pos="2160"/>
        </w:tabs>
        <w:ind w:left="2160" w:hanging="360"/>
      </w:pPr>
      <w:rPr>
        <w:rFonts w:ascii="Wingdings" w:hAnsi="Wingdings" w:hint="default"/>
      </w:rPr>
    </w:lvl>
    <w:lvl w:ilvl="3" w:tplc="B302D304" w:tentative="1">
      <w:start w:val="1"/>
      <w:numFmt w:val="bullet"/>
      <w:lvlText w:val=""/>
      <w:lvlJc w:val="left"/>
      <w:pPr>
        <w:tabs>
          <w:tab w:val="num" w:pos="2880"/>
        </w:tabs>
        <w:ind w:left="2880" w:hanging="360"/>
      </w:pPr>
      <w:rPr>
        <w:rFonts w:ascii="Symbol" w:hAnsi="Symbol" w:hint="default"/>
      </w:rPr>
    </w:lvl>
    <w:lvl w:ilvl="4" w:tplc="C0EA6278" w:tentative="1">
      <w:start w:val="1"/>
      <w:numFmt w:val="bullet"/>
      <w:lvlText w:val="o"/>
      <w:lvlJc w:val="left"/>
      <w:pPr>
        <w:tabs>
          <w:tab w:val="num" w:pos="3600"/>
        </w:tabs>
        <w:ind w:left="3600" w:hanging="360"/>
      </w:pPr>
      <w:rPr>
        <w:rFonts w:ascii="Courier New" w:hAnsi="Courier New" w:hint="default"/>
      </w:rPr>
    </w:lvl>
    <w:lvl w:ilvl="5" w:tplc="1B0A914A" w:tentative="1">
      <w:start w:val="1"/>
      <w:numFmt w:val="bullet"/>
      <w:lvlText w:val=""/>
      <w:lvlJc w:val="left"/>
      <w:pPr>
        <w:tabs>
          <w:tab w:val="num" w:pos="4320"/>
        </w:tabs>
        <w:ind w:left="4320" w:hanging="360"/>
      </w:pPr>
      <w:rPr>
        <w:rFonts w:ascii="Wingdings" w:hAnsi="Wingdings" w:hint="default"/>
      </w:rPr>
    </w:lvl>
    <w:lvl w:ilvl="6" w:tplc="633C4D16" w:tentative="1">
      <w:start w:val="1"/>
      <w:numFmt w:val="bullet"/>
      <w:lvlText w:val=""/>
      <w:lvlJc w:val="left"/>
      <w:pPr>
        <w:tabs>
          <w:tab w:val="num" w:pos="5040"/>
        </w:tabs>
        <w:ind w:left="5040" w:hanging="360"/>
      </w:pPr>
      <w:rPr>
        <w:rFonts w:ascii="Symbol" w:hAnsi="Symbol" w:hint="default"/>
      </w:rPr>
    </w:lvl>
    <w:lvl w:ilvl="7" w:tplc="D9D2DBB6" w:tentative="1">
      <w:start w:val="1"/>
      <w:numFmt w:val="bullet"/>
      <w:lvlText w:val="o"/>
      <w:lvlJc w:val="left"/>
      <w:pPr>
        <w:tabs>
          <w:tab w:val="num" w:pos="5760"/>
        </w:tabs>
        <w:ind w:left="5760" w:hanging="360"/>
      </w:pPr>
      <w:rPr>
        <w:rFonts w:ascii="Courier New" w:hAnsi="Courier New" w:hint="default"/>
      </w:rPr>
    </w:lvl>
    <w:lvl w:ilvl="8" w:tplc="8C50456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843726"/>
    <w:multiLevelType w:val="multilevel"/>
    <w:tmpl w:val="3D16EDCA"/>
    <w:lvl w:ilvl="0">
      <w:start w:val="2"/>
      <w:numFmt w:val="upperLetter"/>
      <w:lvlText w:val="%1"/>
      <w:lvlJc w:val="left"/>
      <w:pPr>
        <w:tabs>
          <w:tab w:val="num" w:pos="432"/>
        </w:tabs>
        <w:ind w:left="432" w:hanging="432"/>
      </w:pPr>
      <w:rPr>
        <w:rFonts w:hint="default"/>
      </w:rPr>
    </w:lvl>
    <w:lvl w:ilvl="1">
      <w:start w:val="6"/>
      <w:numFmt w:val="decimal"/>
      <w:lvlText w:val="B.%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21F69F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AC65F9D"/>
    <w:multiLevelType w:val="multilevel"/>
    <w:tmpl w:val="B1C8F2CA"/>
    <w:lvl w:ilvl="0">
      <w:start w:val="1"/>
      <w:numFmt w:val="decimal"/>
      <w:lvlText w:val="%1"/>
      <w:lvlJc w:val="left"/>
      <w:pPr>
        <w:tabs>
          <w:tab w:val="num" w:pos="720"/>
        </w:tabs>
        <w:ind w:left="720" w:hanging="720"/>
      </w:pPr>
      <w:rPr>
        <w:rFonts w:ascii="Arial" w:hAnsi="Arial" w:hint="default"/>
        <w:b/>
        <w:i w:val="0"/>
        <w:caps/>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2FC1ABE"/>
    <w:multiLevelType w:val="multilevel"/>
    <w:tmpl w:val="BB32EE76"/>
    <w:lvl w:ilvl="0">
      <w:start w:val="1"/>
      <w:numFmt w:val="none"/>
      <w:suff w:val="nothing"/>
      <w:lvlText w:val="%1Informative: "/>
      <w:lvlJc w:val="left"/>
      <w:pPr>
        <w:ind w:left="720" w:firstLine="0"/>
      </w:pPr>
      <w:rPr>
        <w:rFonts w:ascii="Arial" w:hAnsi="Arial" w:hint="default"/>
        <w:b w:val="0"/>
        <w:i/>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61B692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E9769FC"/>
    <w:multiLevelType w:val="multilevel"/>
    <w:tmpl w:val="823A71DC"/>
    <w:name w:val="est"/>
    <w:lvl w:ilvl="0">
      <w:start w:val="1"/>
      <w:numFmt w:val="none"/>
      <w:suff w:val="nothing"/>
      <w:lvlText w:val="%1Test: "/>
      <w:lvlJc w:val="left"/>
      <w:pPr>
        <w:ind w:left="720" w:firstLine="0"/>
      </w:pPr>
      <w:rPr>
        <w:rFonts w:ascii="Arial" w:hAnsi="Arial" w:hint="default"/>
        <w:b w:val="0"/>
        <w:i/>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03D333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7B4BDB"/>
    <w:multiLevelType w:val="multilevel"/>
    <w:tmpl w:val="E5E87B6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2" w15:restartNumberingAfterBreak="0">
    <w:nsid w:val="48AA549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C72510"/>
    <w:multiLevelType w:val="multilevel"/>
    <w:tmpl w:val="0BF62FF8"/>
    <w:lvl w:ilvl="0">
      <w:start w:val="3"/>
      <w:numFmt w:val="decimal"/>
      <w:lvlText w:val="%1"/>
      <w:lvlJc w:val="left"/>
      <w:pPr>
        <w:tabs>
          <w:tab w:val="num" w:pos="555"/>
        </w:tabs>
        <w:ind w:left="555" w:hanging="555"/>
      </w:pPr>
      <w:rPr>
        <w:rFonts w:hint="default"/>
      </w:rPr>
    </w:lvl>
    <w:lvl w:ilvl="1">
      <w:start w:val="6"/>
      <w:numFmt w:val="decimal"/>
      <w:lvlText w:val="%1.%2"/>
      <w:lvlJc w:val="left"/>
      <w:pPr>
        <w:tabs>
          <w:tab w:val="num" w:pos="555"/>
        </w:tabs>
        <w:ind w:left="555" w:hanging="55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D690800"/>
    <w:multiLevelType w:val="multilevel"/>
    <w:tmpl w:val="330EEAEA"/>
    <w:lvl w:ilvl="0">
      <w:start w:val="2"/>
      <w:numFmt w:val="upperLetter"/>
      <w:lvlText w:val="%1"/>
      <w:lvlJc w:val="left"/>
      <w:pPr>
        <w:tabs>
          <w:tab w:val="num" w:pos="432"/>
        </w:tabs>
        <w:ind w:left="432" w:hanging="432"/>
      </w:pPr>
      <w:rPr>
        <w:rFonts w:hint="default"/>
      </w:rPr>
    </w:lvl>
    <w:lvl w:ilvl="1">
      <w:start w:val="12"/>
      <w:numFmt w:val="decimal"/>
      <w:lvlText w:val="B.%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E6661FB"/>
    <w:multiLevelType w:val="multilevel"/>
    <w:tmpl w:val="2A4CFB42"/>
    <w:lvl w:ilvl="0">
      <w:start w:val="2"/>
      <w:numFmt w:val="upperLetter"/>
      <w:lvlText w:val="%1"/>
      <w:lvlJc w:val="left"/>
      <w:pPr>
        <w:tabs>
          <w:tab w:val="num" w:pos="432"/>
        </w:tabs>
        <w:ind w:left="432" w:hanging="432"/>
      </w:pPr>
      <w:rPr>
        <w:rFonts w:hint="default"/>
      </w:rPr>
    </w:lvl>
    <w:lvl w:ilvl="1">
      <w:start w:val="12"/>
      <w:numFmt w:val="decimal"/>
      <w:lvlText w:val="B.%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F48455B"/>
    <w:multiLevelType w:val="hybridMultilevel"/>
    <w:tmpl w:val="DE3059DE"/>
    <w:lvl w:ilvl="0" w:tplc="577249A8">
      <w:start w:val="1"/>
      <w:numFmt w:val="bullet"/>
      <w:lvlText w:val=""/>
      <w:lvlJc w:val="left"/>
      <w:pPr>
        <w:tabs>
          <w:tab w:val="num" w:pos="1080"/>
        </w:tabs>
        <w:ind w:left="1080" w:hanging="360"/>
      </w:pPr>
      <w:rPr>
        <w:rFonts w:ascii="Symbol" w:hAnsi="Symbol" w:hint="default"/>
      </w:rPr>
    </w:lvl>
    <w:lvl w:ilvl="1" w:tplc="47387FC6" w:tentative="1">
      <w:start w:val="1"/>
      <w:numFmt w:val="bullet"/>
      <w:lvlText w:val="o"/>
      <w:lvlJc w:val="left"/>
      <w:pPr>
        <w:tabs>
          <w:tab w:val="num" w:pos="2160"/>
        </w:tabs>
        <w:ind w:left="2160" w:hanging="360"/>
      </w:pPr>
      <w:rPr>
        <w:rFonts w:ascii="Courier New" w:hAnsi="Courier New" w:cs="Courier New" w:hint="default"/>
      </w:rPr>
    </w:lvl>
    <w:lvl w:ilvl="2" w:tplc="69429F46" w:tentative="1">
      <w:start w:val="1"/>
      <w:numFmt w:val="bullet"/>
      <w:lvlText w:val=""/>
      <w:lvlJc w:val="left"/>
      <w:pPr>
        <w:tabs>
          <w:tab w:val="num" w:pos="2880"/>
        </w:tabs>
        <w:ind w:left="2880" w:hanging="360"/>
      </w:pPr>
      <w:rPr>
        <w:rFonts w:ascii="Wingdings" w:hAnsi="Wingdings" w:hint="default"/>
      </w:rPr>
    </w:lvl>
    <w:lvl w:ilvl="3" w:tplc="B25C1010" w:tentative="1">
      <w:start w:val="1"/>
      <w:numFmt w:val="bullet"/>
      <w:lvlText w:val=""/>
      <w:lvlJc w:val="left"/>
      <w:pPr>
        <w:tabs>
          <w:tab w:val="num" w:pos="3600"/>
        </w:tabs>
        <w:ind w:left="3600" w:hanging="360"/>
      </w:pPr>
      <w:rPr>
        <w:rFonts w:ascii="Symbol" w:hAnsi="Symbol" w:hint="default"/>
      </w:rPr>
    </w:lvl>
    <w:lvl w:ilvl="4" w:tplc="92F66DB4" w:tentative="1">
      <w:start w:val="1"/>
      <w:numFmt w:val="bullet"/>
      <w:lvlText w:val="o"/>
      <w:lvlJc w:val="left"/>
      <w:pPr>
        <w:tabs>
          <w:tab w:val="num" w:pos="4320"/>
        </w:tabs>
        <w:ind w:left="4320" w:hanging="360"/>
      </w:pPr>
      <w:rPr>
        <w:rFonts w:ascii="Courier New" w:hAnsi="Courier New" w:cs="Courier New" w:hint="default"/>
      </w:rPr>
    </w:lvl>
    <w:lvl w:ilvl="5" w:tplc="0E2C2342" w:tentative="1">
      <w:start w:val="1"/>
      <w:numFmt w:val="bullet"/>
      <w:lvlText w:val=""/>
      <w:lvlJc w:val="left"/>
      <w:pPr>
        <w:tabs>
          <w:tab w:val="num" w:pos="5040"/>
        </w:tabs>
        <w:ind w:left="5040" w:hanging="360"/>
      </w:pPr>
      <w:rPr>
        <w:rFonts w:ascii="Wingdings" w:hAnsi="Wingdings" w:hint="default"/>
      </w:rPr>
    </w:lvl>
    <w:lvl w:ilvl="6" w:tplc="F0E04424" w:tentative="1">
      <w:start w:val="1"/>
      <w:numFmt w:val="bullet"/>
      <w:lvlText w:val=""/>
      <w:lvlJc w:val="left"/>
      <w:pPr>
        <w:tabs>
          <w:tab w:val="num" w:pos="5760"/>
        </w:tabs>
        <w:ind w:left="5760" w:hanging="360"/>
      </w:pPr>
      <w:rPr>
        <w:rFonts w:ascii="Symbol" w:hAnsi="Symbol" w:hint="default"/>
      </w:rPr>
    </w:lvl>
    <w:lvl w:ilvl="7" w:tplc="AC2CC33A" w:tentative="1">
      <w:start w:val="1"/>
      <w:numFmt w:val="bullet"/>
      <w:lvlText w:val="o"/>
      <w:lvlJc w:val="left"/>
      <w:pPr>
        <w:tabs>
          <w:tab w:val="num" w:pos="6480"/>
        </w:tabs>
        <w:ind w:left="6480" w:hanging="360"/>
      </w:pPr>
      <w:rPr>
        <w:rFonts w:ascii="Courier New" w:hAnsi="Courier New" w:cs="Courier New" w:hint="default"/>
      </w:rPr>
    </w:lvl>
    <w:lvl w:ilvl="8" w:tplc="13BED1EC"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526F31E2"/>
    <w:multiLevelType w:val="multilevel"/>
    <w:tmpl w:val="383CB582"/>
    <w:lvl w:ilvl="0">
      <w:start w:val="3"/>
      <w:numFmt w:val="decimal"/>
      <w:lvlText w:val="B.%1"/>
      <w:lvlJc w:val="left"/>
      <w:pPr>
        <w:tabs>
          <w:tab w:val="num" w:pos="432"/>
        </w:tabs>
        <w:ind w:left="432" w:hanging="432"/>
      </w:pPr>
      <w:rPr>
        <w:rFonts w:ascii="Arial" w:hAnsi="Arial" w:hint="default"/>
      </w:rPr>
    </w:lvl>
    <w:lvl w:ilvl="1">
      <w:start w:val="4"/>
      <w:numFmt w:val="decimal"/>
      <w:lvlText w:val="B.%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9" w15:restartNumberingAfterBreak="0">
    <w:nsid w:val="59945E0D"/>
    <w:multiLevelType w:val="multilevel"/>
    <w:tmpl w:val="383CB582"/>
    <w:lvl w:ilvl="0">
      <w:start w:val="3"/>
      <w:numFmt w:val="decimal"/>
      <w:lvlText w:val="B.%1"/>
      <w:lvlJc w:val="left"/>
      <w:pPr>
        <w:tabs>
          <w:tab w:val="num" w:pos="432"/>
        </w:tabs>
        <w:ind w:left="432" w:hanging="432"/>
      </w:pPr>
      <w:rPr>
        <w:rFonts w:ascii="Arial" w:hAnsi="Arial" w:hint="default"/>
      </w:rPr>
    </w:lvl>
    <w:lvl w:ilvl="1">
      <w:start w:val="4"/>
      <w:numFmt w:val="decimal"/>
      <w:lvlText w:val="B.%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B075D36"/>
    <w:multiLevelType w:val="multilevel"/>
    <w:tmpl w:val="EFBED73C"/>
    <w:lvl w:ilvl="0">
      <w:start w:val="1"/>
      <w:numFmt w:val="upperLetter"/>
      <w:suff w:val="nothing"/>
      <w:lvlText w:val="APPENDIX %1 - "/>
      <w:lvlJc w:val="left"/>
      <w:pPr>
        <w:ind w:left="0" w:firstLine="0"/>
      </w:pPr>
      <w:rPr>
        <w:rFonts w:ascii="Arial" w:hAnsi="Arial"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5E616A8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ED0204B"/>
    <w:multiLevelType w:val="multilevel"/>
    <w:tmpl w:val="C54C7EBE"/>
    <w:lvl w:ilvl="0">
      <w:start w:val="4"/>
      <w:numFmt w:val="upperLetter"/>
      <w:lvlText w:val="%1"/>
      <w:lvlJc w:val="left"/>
      <w:pPr>
        <w:tabs>
          <w:tab w:val="num" w:pos="432"/>
        </w:tabs>
        <w:ind w:left="432" w:hanging="432"/>
      </w:pPr>
      <w:rPr>
        <w:rFonts w:hint="default"/>
      </w:rPr>
    </w:lvl>
    <w:lvl w:ilvl="1">
      <w:start w:val="5"/>
      <w:numFmt w:val="decimal"/>
      <w:lvlText w:val="B.%2"/>
      <w:lvlJc w:val="left"/>
      <w:pPr>
        <w:tabs>
          <w:tab w:val="num" w:pos="576"/>
        </w:tabs>
        <w:ind w:left="576" w:hanging="576"/>
      </w:pPr>
      <w:rPr>
        <w:rFonts w:ascii="Arial" w:hAnsi="Arial" w:hint="default"/>
      </w:rPr>
    </w:lvl>
    <w:lvl w:ilvl="2">
      <w:start w:val="1"/>
      <w:numFmt w:val="decimal"/>
      <w:lvlText w:val="%1.%2"/>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F004958"/>
    <w:multiLevelType w:val="hybridMultilevel"/>
    <w:tmpl w:val="0688D6DA"/>
    <w:lvl w:ilvl="0" w:tplc="AB9E54E0">
      <w:start w:val="1"/>
      <w:numFmt w:val="bullet"/>
      <w:lvlText w:val=""/>
      <w:lvlJc w:val="left"/>
      <w:pPr>
        <w:tabs>
          <w:tab w:val="num" w:pos="1080"/>
        </w:tabs>
        <w:ind w:left="1080" w:hanging="360"/>
      </w:pPr>
      <w:rPr>
        <w:rFonts w:ascii="Symbol" w:hAnsi="Symbol" w:hint="default"/>
      </w:rPr>
    </w:lvl>
    <w:lvl w:ilvl="1" w:tplc="A7202238" w:tentative="1">
      <w:start w:val="1"/>
      <w:numFmt w:val="bullet"/>
      <w:lvlText w:val="o"/>
      <w:lvlJc w:val="left"/>
      <w:pPr>
        <w:tabs>
          <w:tab w:val="num" w:pos="1800"/>
        </w:tabs>
        <w:ind w:left="1800" w:hanging="360"/>
      </w:pPr>
      <w:rPr>
        <w:rFonts w:ascii="Courier New" w:hAnsi="Courier New" w:hint="default"/>
      </w:rPr>
    </w:lvl>
    <w:lvl w:ilvl="2" w:tplc="0CE62BBC" w:tentative="1">
      <w:start w:val="1"/>
      <w:numFmt w:val="bullet"/>
      <w:lvlText w:val=""/>
      <w:lvlJc w:val="left"/>
      <w:pPr>
        <w:tabs>
          <w:tab w:val="num" w:pos="2520"/>
        </w:tabs>
        <w:ind w:left="2520" w:hanging="360"/>
      </w:pPr>
      <w:rPr>
        <w:rFonts w:ascii="Wingdings" w:hAnsi="Wingdings" w:hint="default"/>
      </w:rPr>
    </w:lvl>
    <w:lvl w:ilvl="3" w:tplc="131C8C7A" w:tentative="1">
      <w:start w:val="1"/>
      <w:numFmt w:val="bullet"/>
      <w:lvlText w:val=""/>
      <w:lvlJc w:val="left"/>
      <w:pPr>
        <w:tabs>
          <w:tab w:val="num" w:pos="3240"/>
        </w:tabs>
        <w:ind w:left="3240" w:hanging="360"/>
      </w:pPr>
      <w:rPr>
        <w:rFonts w:ascii="Symbol" w:hAnsi="Symbol" w:hint="default"/>
      </w:rPr>
    </w:lvl>
    <w:lvl w:ilvl="4" w:tplc="9FD2A956" w:tentative="1">
      <w:start w:val="1"/>
      <w:numFmt w:val="bullet"/>
      <w:lvlText w:val="o"/>
      <w:lvlJc w:val="left"/>
      <w:pPr>
        <w:tabs>
          <w:tab w:val="num" w:pos="3960"/>
        </w:tabs>
        <w:ind w:left="3960" w:hanging="360"/>
      </w:pPr>
      <w:rPr>
        <w:rFonts w:ascii="Courier New" w:hAnsi="Courier New" w:hint="default"/>
      </w:rPr>
    </w:lvl>
    <w:lvl w:ilvl="5" w:tplc="F826914C" w:tentative="1">
      <w:start w:val="1"/>
      <w:numFmt w:val="bullet"/>
      <w:lvlText w:val=""/>
      <w:lvlJc w:val="left"/>
      <w:pPr>
        <w:tabs>
          <w:tab w:val="num" w:pos="4680"/>
        </w:tabs>
        <w:ind w:left="4680" w:hanging="360"/>
      </w:pPr>
      <w:rPr>
        <w:rFonts w:ascii="Wingdings" w:hAnsi="Wingdings" w:hint="default"/>
      </w:rPr>
    </w:lvl>
    <w:lvl w:ilvl="6" w:tplc="AE36DAF6" w:tentative="1">
      <w:start w:val="1"/>
      <w:numFmt w:val="bullet"/>
      <w:lvlText w:val=""/>
      <w:lvlJc w:val="left"/>
      <w:pPr>
        <w:tabs>
          <w:tab w:val="num" w:pos="5400"/>
        </w:tabs>
        <w:ind w:left="5400" w:hanging="360"/>
      </w:pPr>
      <w:rPr>
        <w:rFonts w:ascii="Symbol" w:hAnsi="Symbol" w:hint="default"/>
      </w:rPr>
    </w:lvl>
    <w:lvl w:ilvl="7" w:tplc="9EC80AD2" w:tentative="1">
      <w:start w:val="1"/>
      <w:numFmt w:val="bullet"/>
      <w:lvlText w:val="o"/>
      <w:lvlJc w:val="left"/>
      <w:pPr>
        <w:tabs>
          <w:tab w:val="num" w:pos="6120"/>
        </w:tabs>
        <w:ind w:left="6120" w:hanging="360"/>
      </w:pPr>
      <w:rPr>
        <w:rFonts w:ascii="Courier New" w:hAnsi="Courier New" w:hint="default"/>
      </w:rPr>
    </w:lvl>
    <w:lvl w:ilvl="8" w:tplc="80A0FFBC"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35B5633"/>
    <w:multiLevelType w:val="hybridMultilevel"/>
    <w:tmpl w:val="70A01EAC"/>
    <w:lvl w:ilvl="0" w:tplc="E8C2221A">
      <w:start w:val="1"/>
      <w:numFmt w:val="bullet"/>
      <w:lvlText w:val=""/>
      <w:lvlJc w:val="left"/>
      <w:pPr>
        <w:tabs>
          <w:tab w:val="num" w:pos="720"/>
        </w:tabs>
        <w:ind w:left="720" w:hanging="360"/>
      </w:pPr>
      <w:rPr>
        <w:rFonts w:ascii="Symbol" w:hAnsi="Symbol" w:hint="default"/>
      </w:rPr>
    </w:lvl>
    <w:lvl w:ilvl="1" w:tplc="B1DCBF6A" w:tentative="1">
      <w:start w:val="1"/>
      <w:numFmt w:val="bullet"/>
      <w:lvlText w:val="o"/>
      <w:lvlJc w:val="left"/>
      <w:pPr>
        <w:tabs>
          <w:tab w:val="num" w:pos="1440"/>
        </w:tabs>
        <w:ind w:left="1440" w:hanging="360"/>
      </w:pPr>
      <w:rPr>
        <w:rFonts w:ascii="Courier New" w:hAnsi="Courier New" w:hint="default"/>
      </w:rPr>
    </w:lvl>
    <w:lvl w:ilvl="2" w:tplc="F9747080" w:tentative="1">
      <w:start w:val="1"/>
      <w:numFmt w:val="bullet"/>
      <w:lvlText w:val=""/>
      <w:lvlJc w:val="left"/>
      <w:pPr>
        <w:tabs>
          <w:tab w:val="num" w:pos="2160"/>
        </w:tabs>
        <w:ind w:left="2160" w:hanging="360"/>
      </w:pPr>
      <w:rPr>
        <w:rFonts w:ascii="Wingdings" w:hAnsi="Wingdings" w:hint="default"/>
      </w:rPr>
    </w:lvl>
    <w:lvl w:ilvl="3" w:tplc="64F44D66" w:tentative="1">
      <w:start w:val="1"/>
      <w:numFmt w:val="bullet"/>
      <w:lvlText w:val=""/>
      <w:lvlJc w:val="left"/>
      <w:pPr>
        <w:tabs>
          <w:tab w:val="num" w:pos="2880"/>
        </w:tabs>
        <w:ind w:left="2880" w:hanging="360"/>
      </w:pPr>
      <w:rPr>
        <w:rFonts w:ascii="Symbol" w:hAnsi="Symbol" w:hint="default"/>
      </w:rPr>
    </w:lvl>
    <w:lvl w:ilvl="4" w:tplc="CD6A0218" w:tentative="1">
      <w:start w:val="1"/>
      <w:numFmt w:val="bullet"/>
      <w:lvlText w:val="o"/>
      <w:lvlJc w:val="left"/>
      <w:pPr>
        <w:tabs>
          <w:tab w:val="num" w:pos="3600"/>
        </w:tabs>
        <w:ind w:left="3600" w:hanging="360"/>
      </w:pPr>
      <w:rPr>
        <w:rFonts w:ascii="Courier New" w:hAnsi="Courier New" w:hint="default"/>
      </w:rPr>
    </w:lvl>
    <w:lvl w:ilvl="5" w:tplc="B2AAD9A8" w:tentative="1">
      <w:start w:val="1"/>
      <w:numFmt w:val="bullet"/>
      <w:lvlText w:val=""/>
      <w:lvlJc w:val="left"/>
      <w:pPr>
        <w:tabs>
          <w:tab w:val="num" w:pos="4320"/>
        </w:tabs>
        <w:ind w:left="4320" w:hanging="360"/>
      </w:pPr>
      <w:rPr>
        <w:rFonts w:ascii="Wingdings" w:hAnsi="Wingdings" w:hint="default"/>
      </w:rPr>
    </w:lvl>
    <w:lvl w:ilvl="6" w:tplc="9C6686E2" w:tentative="1">
      <w:start w:val="1"/>
      <w:numFmt w:val="bullet"/>
      <w:lvlText w:val=""/>
      <w:lvlJc w:val="left"/>
      <w:pPr>
        <w:tabs>
          <w:tab w:val="num" w:pos="5040"/>
        </w:tabs>
        <w:ind w:left="5040" w:hanging="360"/>
      </w:pPr>
      <w:rPr>
        <w:rFonts w:ascii="Symbol" w:hAnsi="Symbol" w:hint="default"/>
      </w:rPr>
    </w:lvl>
    <w:lvl w:ilvl="7" w:tplc="FBD022DE" w:tentative="1">
      <w:start w:val="1"/>
      <w:numFmt w:val="bullet"/>
      <w:lvlText w:val="o"/>
      <w:lvlJc w:val="left"/>
      <w:pPr>
        <w:tabs>
          <w:tab w:val="num" w:pos="5760"/>
        </w:tabs>
        <w:ind w:left="5760" w:hanging="360"/>
      </w:pPr>
      <w:rPr>
        <w:rFonts w:ascii="Courier New" w:hAnsi="Courier New" w:hint="default"/>
      </w:rPr>
    </w:lvl>
    <w:lvl w:ilvl="8" w:tplc="1E5AE03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B36728"/>
    <w:multiLevelType w:val="multilevel"/>
    <w:tmpl w:val="E5E87B6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6" w15:restartNumberingAfterBreak="0">
    <w:nsid w:val="6B5E3F26"/>
    <w:multiLevelType w:val="multilevel"/>
    <w:tmpl w:val="1E062208"/>
    <w:lvl w:ilvl="0">
      <w:start w:val="2"/>
      <w:numFmt w:val="upperLetter"/>
      <w:lvlText w:val="%1"/>
      <w:lvlJc w:val="left"/>
      <w:pPr>
        <w:tabs>
          <w:tab w:val="num" w:pos="432"/>
        </w:tabs>
        <w:ind w:left="432" w:hanging="432"/>
      </w:pPr>
      <w:rPr>
        <w:rFonts w:hint="default"/>
      </w:rPr>
    </w:lvl>
    <w:lvl w:ilvl="1">
      <w:start w:val="13"/>
      <w:numFmt w:val="decimal"/>
      <w:lvlText w:val="B.%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B9F762A"/>
    <w:multiLevelType w:val="singleLevel"/>
    <w:tmpl w:val="08090017"/>
    <w:lvl w:ilvl="0">
      <w:start w:val="1"/>
      <w:numFmt w:val="lowerLetter"/>
      <w:lvlText w:val="%1)"/>
      <w:lvlJc w:val="left"/>
      <w:pPr>
        <w:tabs>
          <w:tab w:val="num" w:pos="360"/>
        </w:tabs>
        <w:ind w:left="360" w:hanging="360"/>
      </w:pPr>
    </w:lvl>
  </w:abstractNum>
  <w:abstractNum w:abstractNumId="28" w15:restartNumberingAfterBreak="0">
    <w:nsid w:val="75B90271"/>
    <w:multiLevelType w:val="multilevel"/>
    <w:tmpl w:val="94168F86"/>
    <w:lvl w:ilvl="0">
      <w:start w:val="2"/>
      <w:numFmt w:val="upperLetter"/>
      <w:lvlText w:val="%1"/>
      <w:lvlJc w:val="left"/>
      <w:pPr>
        <w:tabs>
          <w:tab w:val="num" w:pos="432"/>
        </w:tabs>
        <w:ind w:left="432" w:hanging="432"/>
      </w:pPr>
      <w:rPr>
        <w:rFonts w:hint="default"/>
      </w:rPr>
    </w:lvl>
    <w:lvl w:ilvl="1">
      <w:start w:val="5"/>
      <w:numFmt w:val="decimal"/>
      <w:lvlText w:val="B.%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9335F63"/>
    <w:multiLevelType w:val="multilevel"/>
    <w:tmpl w:val="9B3CF1C6"/>
    <w:lvl w:ilvl="0">
      <w:start w:val="2"/>
      <w:numFmt w:val="upperLetter"/>
      <w:lvlText w:val="%1"/>
      <w:lvlJc w:val="left"/>
      <w:pPr>
        <w:tabs>
          <w:tab w:val="num" w:pos="432"/>
        </w:tabs>
        <w:ind w:left="432" w:hanging="432"/>
      </w:pPr>
      <w:rPr>
        <w:rFonts w:hint="default"/>
      </w:rPr>
    </w:lvl>
    <w:lvl w:ilvl="1">
      <w:start w:val="1"/>
      <w:numFmt w:val="decimal"/>
      <w:lvlText w:val="B.%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477413"/>
    <w:multiLevelType w:val="multilevel"/>
    <w:tmpl w:val="C9042912"/>
    <w:lvl w:ilvl="0">
      <w:start w:val="2"/>
      <w:numFmt w:val="upperLetter"/>
      <w:lvlText w:val="%1"/>
      <w:lvlJc w:val="left"/>
      <w:pPr>
        <w:tabs>
          <w:tab w:val="num" w:pos="432"/>
        </w:tabs>
        <w:ind w:left="432" w:hanging="432"/>
      </w:pPr>
      <w:rPr>
        <w:rFonts w:hint="default"/>
      </w:rPr>
    </w:lvl>
    <w:lvl w:ilvl="1">
      <w:start w:val="5"/>
      <w:numFmt w:val="decimal"/>
      <w:lvlText w:val="B.%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B607262"/>
    <w:multiLevelType w:val="hybridMultilevel"/>
    <w:tmpl w:val="F252F86E"/>
    <w:lvl w:ilvl="0" w:tplc="93DABD12">
      <w:start w:val="1"/>
      <w:numFmt w:val="bullet"/>
      <w:lvlText w:val=""/>
      <w:lvlJc w:val="left"/>
      <w:pPr>
        <w:tabs>
          <w:tab w:val="num" w:pos="720"/>
        </w:tabs>
        <w:ind w:left="720" w:hanging="360"/>
      </w:pPr>
      <w:rPr>
        <w:rFonts w:ascii="Symbol" w:hAnsi="Symbol" w:hint="default"/>
      </w:rPr>
    </w:lvl>
    <w:lvl w:ilvl="1" w:tplc="FEDE26AE" w:tentative="1">
      <w:start w:val="1"/>
      <w:numFmt w:val="bullet"/>
      <w:lvlText w:val="o"/>
      <w:lvlJc w:val="left"/>
      <w:pPr>
        <w:tabs>
          <w:tab w:val="num" w:pos="1440"/>
        </w:tabs>
        <w:ind w:left="1440" w:hanging="360"/>
      </w:pPr>
      <w:rPr>
        <w:rFonts w:ascii="Courier New" w:hAnsi="Courier New" w:hint="default"/>
      </w:rPr>
    </w:lvl>
    <w:lvl w:ilvl="2" w:tplc="5E9AD58E" w:tentative="1">
      <w:start w:val="1"/>
      <w:numFmt w:val="bullet"/>
      <w:lvlText w:val=""/>
      <w:lvlJc w:val="left"/>
      <w:pPr>
        <w:tabs>
          <w:tab w:val="num" w:pos="2160"/>
        </w:tabs>
        <w:ind w:left="2160" w:hanging="360"/>
      </w:pPr>
      <w:rPr>
        <w:rFonts w:ascii="Wingdings" w:hAnsi="Wingdings" w:hint="default"/>
      </w:rPr>
    </w:lvl>
    <w:lvl w:ilvl="3" w:tplc="34C4C1BE" w:tentative="1">
      <w:start w:val="1"/>
      <w:numFmt w:val="bullet"/>
      <w:lvlText w:val=""/>
      <w:lvlJc w:val="left"/>
      <w:pPr>
        <w:tabs>
          <w:tab w:val="num" w:pos="2880"/>
        </w:tabs>
        <w:ind w:left="2880" w:hanging="360"/>
      </w:pPr>
      <w:rPr>
        <w:rFonts w:ascii="Symbol" w:hAnsi="Symbol" w:hint="default"/>
      </w:rPr>
    </w:lvl>
    <w:lvl w:ilvl="4" w:tplc="2980898E" w:tentative="1">
      <w:start w:val="1"/>
      <w:numFmt w:val="bullet"/>
      <w:lvlText w:val="o"/>
      <w:lvlJc w:val="left"/>
      <w:pPr>
        <w:tabs>
          <w:tab w:val="num" w:pos="3600"/>
        </w:tabs>
        <w:ind w:left="3600" w:hanging="360"/>
      </w:pPr>
      <w:rPr>
        <w:rFonts w:ascii="Courier New" w:hAnsi="Courier New" w:hint="default"/>
      </w:rPr>
    </w:lvl>
    <w:lvl w:ilvl="5" w:tplc="B22859F6" w:tentative="1">
      <w:start w:val="1"/>
      <w:numFmt w:val="bullet"/>
      <w:lvlText w:val=""/>
      <w:lvlJc w:val="left"/>
      <w:pPr>
        <w:tabs>
          <w:tab w:val="num" w:pos="4320"/>
        </w:tabs>
        <w:ind w:left="4320" w:hanging="360"/>
      </w:pPr>
      <w:rPr>
        <w:rFonts w:ascii="Wingdings" w:hAnsi="Wingdings" w:hint="default"/>
      </w:rPr>
    </w:lvl>
    <w:lvl w:ilvl="6" w:tplc="8BEED2DC" w:tentative="1">
      <w:start w:val="1"/>
      <w:numFmt w:val="bullet"/>
      <w:lvlText w:val=""/>
      <w:lvlJc w:val="left"/>
      <w:pPr>
        <w:tabs>
          <w:tab w:val="num" w:pos="5040"/>
        </w:tabs>
        <w:ind w:left="5040" w:hanging="360"/>
      </w:pPr>
      <w:rPr>
        <w:rFonts w:ascii="Symbol" w:hAnsi="Symbol" w:hint="default"/>
      </w:rPr>
    </w:lvl>
    <w:lvl w:ilvl="7" w:tplc="F2DEE04C" w:tentative="1">
      <w:start w:val="1"/>
      <w:numFmt w:val="bullet"/>
      <w:lvlText w:val="o"/>
      <w:lvlJc w:val="left"/>
      <w:pPr>
        <w:tabs>
          <w:tab w:val="num" w:pos="5760"/>
        </w:tabs>
        <w:ind w:left="5760" w:hanging="360"/>
      </w:pPr>
      <w:rPr>
        <w:rFonts w:ascii="Courier New" w:hAnsi="Courier New" w:hint="default"/>
      </w:rPr>
    </w:lvl>
    <w:lvl w:ilvl="8" w:tplc="3F620E32" w:tentative="1">
      <w:start w:val="1"/>
      <w:numFmt w:val="bullet"/>
      <w:lvlText w:val=""/>
      <w:lvlJc w:val="left"/>
      <w:pPr>
        <w:tabs>
          <w:tab w:val="num" w:pos="6480"/>
        </w:tabs>
        <w:ind w:left="6480" w:hanging="360"/>
      </w:pPr>
      <w:rPr>
        <w:rFonts w:ascii="Wingdings" w:hAnsi="Wingdings" w:hint="default"/>
      </w:rPr>
    </w:lvl>
  </w:abstractNum>
  <w:num w:numId="1" w16cid:durableId="1804349259">
    <w:abstractNumId w:val="18"/>
  </w:num>
  <w:num w:numId="2" w16cid:durableId="586425238">
    <w:abstractNumId w:val="16"/>
  </w:num>
  <w:num w:numId="3" w16cid:durableId="1934243549">
    <w:abstractNumId w:val="23"/>
  </w:num>
  <w:num w:numId="4" w16cid:durableId="1197818909">
    <w:abstractNumId w:val="27"/>
  </w:num>
  <w:num w:numId="5" w16cid:durableId="1683386663">
    <w:abstractNumId w:val="0"/>
    <w:lvlOverride w:ilvl="0">
      <w:startOverride w:val="1"/>
      <w:lvl w:ilvl="0">
        <w:start w:val="1"/>
        <w:numFmt w:val="decimal"/>
        <w:lvlText w:val="%1"/>
        <w:lvlJc w:val="left"/>
      </w:lvl>
    </w:lvlOverride>
    <w:lvlOverride w:ilvl="1">
      <w:startOverride w:val="1"/>
      <w:lvl w:ilvl="1">
        <w:start w:val="1"/>
        <w:numFmt w:val="decimal"/>
        <w:lvlText w:val="%1.%2"/>
        <w:lvlJc w:val="left"/>
      </w:lvl>
    </w:lvlOverride>
    <w:lvlOverride w:ilvl="2">
      <w:startOverride w:val="1"/>
      <w:lvl w:ilvl="2">
        <w:start w:val="1"/>
        <w:numFmt w:val="decimal"/>
        <w:lvlText w:val="%1.%2.%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16cid:durableId="885213792">
    <w:abstractNumId w:val="1"/>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16cid:durableId="612596971">
    <w:abstractNumId w:val="6"/>
  </w:num>
  <w:num w:numId="8" w16cid:durableId="196508922">
    <w:abstractNumId w:val="7"/>
  </w:num>
  <w:num w:numId="9" w16cid:durableId="1736010433">
    <w:abstractNumId w:val="9"/>
  </w:num>
  <w:num w:numId="10" w16cid:durableId="1541015301">
    <w:abstractNumId w:val="20"/>
  </w:num>
  <w:num w:numId="11" w16cid:durableId="208910">
    <w:abstractNumId w:val="2"/>
  </w:num>
  <w:num w:numId="12" w16cid:durableId="439303941">
    <w:abstractNumId w:val="29"/>
  </w:num>
  <w:num w:numId="13" w16cid:durableId="1709719902">
    <w:abstractNumId w:val="5"/>
  </w:num>
  <w:num w:numId="14" w16cid:durableId="1858276907">
    <w:abstractNumId w:val="31"/>
  </w:num>
  <w:num w:numId="15" w16cid:durableId="1566525988">
    <w:abstractNumId w:val="24"/>
  </w:num>
  <w:num w:numId="16" w16cid:durableId="1388185880">
    <w:abstractNumId w:val="3"/>
  </w:num>
  <w:num w:numId="17" w16cid:durableId="1227689067">
    <w:abstractNumId w:val="25"/>
  </w:num>
  <w:num w:numId="18" w16cid:durableId="1533225718">
    <w:abstractNumId w:val="11"/>
  </w:num>
  <w:num w:numId="19" w16cid:durableId="831336064">
    <w:abstractNumId w:val="8"/>
  </w:num>
  <w:num w:numId="20" w16cid:durableId="365371506">
    <w:abstractNumId w:val="21"/>
  </w:num>
  <w:num w:numId="21" w16cid:durableId="2131581882">
    <w:abstractNumId w:val="12"/>
  </w:num>
  <w:num w:numId="22" w16cid:durableId="171802432">
    <w:abstractNumId w:val="13"/>
  </w:num>
  <w:num w:numId="23" w16cid:durableId="2034381722">
    <w:abstractNumId w:val="10"/>
  </w:num>
  <w:num w:numId="24" w16cid:durableId="574707655">
    <w:abstractNumId w:val="19"/>
  </w:num>
  <w:num w:numId="25" w16cid:durableId="1167286171">
    <w:abstractNumId w:val="4"/>
  </w:num>
  <w:num w:numId="26" w16cid:durableId="2039507912">
    <w:abstractNumId w:val="30"/>
  </w:num>
  <w:num w:numId="27" w16cid:durableId="658120402">
    <w:abstractNumId w:val="28"/>
  </w:num>
  <w:num w:numId="28" w16cid:durableId="1326278500">
    <w:abstractNumId w:val="17"/>
  </w:num>
  <w:num w:numId="29" w16cid:durableId="1519809593">
    <w:abstractNumId w:val="22"/>
  </w:num>
  <w:num w:numId="30" w16cid:durableId="1131245815">
    <w:abstractNumId w:val="15"/>
  </w:num>
  <w:num w:numId="31" w16cid:durableId="1571890935">
    <w:abstractNumId w:val="14"/>
  </w:num>
  <w:num w:numId="32" w16cid:durableId="1089229204">
    <w:abstractNumId w:val="26"/>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tuart McLarnon (NESO)">
    <w15:presenceInfo w15:providerId="AD" w15:userId="S::Stuart.McLarnon@uk.nationalgrid.com::aabfa7d2-d409-4123-a4d2-48bdba79e0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8"/>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3E1"/>
    <w:rsid w:val="000119A5"/>
    <w:rsid w:val="00024DD0"/>
    <w:rsid w:val="00033501"/>
    <w:rsid w:val="000369C8"/>
    <w:rsid w:val="0003778A"/>
    <w:rsid w:val="0005200B"/>
    <w:rsid w:val="00052F3B"/>
    <w:rsid w:val="000C6E82"/>
    <w:rsid w:val="000D1012"/>
    <w:rsid w:val="00135F62"/>
    <w:rsid w:val="001A6E04"/>
    <w:rsid w:val="001B4FA2"/>
    <w:rsid w:val="001E4335"/>
    <w:rsid w:val="001E60F7"/>
    <w:rsid w:val="001F4411"/>
    <w:rsid w:val="0021067C"/>
    <w:rsid w:val="00221277"/>
    <w:rsid w:val="00222F61"/>
    <w:rsid w:val="002328F1"/>
    <w:rsid w:val="0027707D"/>
    <w:rsid w:val="002A26AB"/>
    <w:rsid w:val="002A5009"/>
    <w:rsid w:val="002D1C30"/>
    <w:rsid w:val="00351D35"/>
    <w:rsid w:val="003A7813"/>
    <w:rsid w:val="003C4D72"/>
    <w:rsid w:val="003D384A"/>
    <w:rsid w:val="003E7208"/>
    <w:rsid w:val="00417F7C"/>
    <w:rsid w:val="00461D9B"/>
    <w:rsid w:val="00477C72"/>
    <w:rsid w:val="004C6005"/>
    <w:rsid w:val="005211E1"/>
    <w:rsid w:val="00533D2E"/>
    <w:rsid w:val="005372B8"/>
    <w:rsid w:val="00583EBB"/>
    <w:rsid w:val="00586AA9"/>
    <w:rsid w:val="005B5BE9"/>
    <w:rsid w:val="005E7571"/>
    <w:rsid w:val="0065139A"/>
    <w:rsid w:val="00660BE6"/>
    <w:rsid w:val="0067122E"/>
    <w:rsid w:val="00691640"/>
    <w:rsid w:val="006A45FF"/>
    <w:rsid w:val="006E2C95"/>
    <w:rsid w:val="007134E5"/>
    <w:rsid w:val="0072604C"/>
    <w:rsid w:val="00726829"/>
    <w:rsid w:val="00734634"/>
    <w:rsid w:val="007628B8"/>
    <w:rsid w:val="00797AC9"/>
    <w:rsid w:val="007B006E"/>
    <w:rsid w:val="008032A9"/>
    <w:rsid w:val="00805290"/>
    <w:rsid w:val="00825C5A"/>
    <w:rsid w:val="0083430D"/>
    <w:rsid w:val="00846C9F"/>
    <w:rsid w:val="008628EE"/>
    <w:rsid w:val="00865EDB"/>
    <w:rsid w:val="00877860"/>
    <w:rsid w:val="00880613"/>
    <w:rsid w:val="008900C6"/>
    <w:rsid w:val="008B0A16"/>
    <w:rsid w:val="008C6540"/>
    <w:rsid w:val="008D5D7D"/>
    <w:rsid w:val="008E599F"/>
    <w:rsid w:val="008E717F"/>
    <w:rsid w:val="009340A9"/>
    <w:rsid w:val="0095254A"/>
    <w:rsid w:val="00977E23"/>
    <w:rsid w:val="009A4418"/>
    <w:rsid w:val="009B19F7"/>
    <w:rsid w:val="009B3F4F"/>
    <w:rsid w:val="009C4517"/>
    <w:rsid w:val="00A154C4"/>
    <w:rsid w:val="00A221F1"/>
    <w:rsid w:val="00A30588"/>
    <w:rsid w:val="00A34A70"/>
    <w:rsid w:val="00A62CAB"/>
    <w:rsid w:val="00B06933"/>
    <w:rsid w:val="00B07EF8"/>
    <w:rsid w:val="00B32591"/>
    <w:rsid w:val="00B75C84"/>
    <w:rsid w:val="00B81ADA"/>
    <w:rsid w:val="00B84094"/>
    <w:rsid w:val="00BA2CD0"/>
    <w:rsid w:val="00BA6390"/>
    <w:rsid w:val="00BC0E21"/>
    <w:rsid w:val="00BC7FDC"/>
    <w:rsid w:val="00BE43AF"/>
    <w:rsid w:val="00BE4831"/>
    <w:rsid w:val="00C234EF"/>
    <w:rsid w:val="00C27399"/>
    <w:rsid w:val="00C4028E"/>
    <w:rsid w:val="00C533E1"/>
    <w:rsid w:val="00CF0D06"/>
    <w:rsid w:val="00D84206"/>
    <w:rsid w:val="00DF5C8B"/>
    <w:rsid w:val="00E21105"/>
    <w:rsid w:val="00E23459"/>
    <w:rsid w:val="00E3018D"/>
    <w:rsid w:val="00E62154"/>
    <w:rsid w:val="00E6684C"/>
    <w:rsid w:val="00E77932"/>
    <w:rsid w:val="00EB35DF"/>
    <w:rsid w:val="00EC4BA2"/>
    <w:rsid w:val="00F10598"/>
    <w:rsid w:val="00F80B34"/>
    <w:rsid w:val="00F858F4"/>
    <w:rsid w:val="00FB0FCC"/>
    <w:rsid w:val="00FD13D6"/>
    <w:rsid w:val="00FD6562"/>
    <w:rsid w:val="00FE0BF1"/>
    <w:rsid w:val="00FE6F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664B237E"/>
  <w15:chartTrackingRefBased/>
  <w15:docId w15:val="{149EFC9C-C34A-4A3A-ADC4-8CEF742DB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qFormat/>
    <w:pPr>
      <w:keepNext/>
      <w:numPr>
        <w:ilvl w:val="2"/>
        <w:numId w:val="1"/>
      </w:numPr>
      <w:tabs>
        <w:tab w:val="num" w:pos="720"/>
      </w:tabs>
      <w:ind w:left="720" w:hanging="720"/>
      <w:outlineLvl w:val="2"/>
    </w:pPr>
  </w:style>
  <w:style w:type="paragraph" w:styleId="Heading4">
    <w:name w:val="heading 4"/>
    <w:basedOn w:val="Normal"/>
    <w:next w:val="Normal"/>
    <w:qFormat/>
    <w:pPr>
      <w:keepNext/>
      <w:numPr>
        <w:ilvl w:val="3"/>
        <w:numId w:val="1"/>
      </w:numPr>
      <w:ind w:left="720" w:hanging="720"/>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itle">
    <w:name w:val="Title"/>
    <w:basedOn w:val="Normal"/>
    <w:qFormat/>
    <w:pPr>
      <w:spacing w:after="0"/>
      <w:jc w:val="center"/>
    </w:pPr>
    <w:rPr>
      <w:sz w:val="24"/>
      <w:u w:val="single"/>
    </w:rPr>
  </w:style>
  <w:style w:type="paragraph" w:customStyle="1" w:styleId="Legal1">
    <w:name w:val="Legal 1"/>
    <w:basedOn w:val="Normal"/>
    <w:pPr>
      <w:widowControl w:val="0"/>
      <w:spacing w:after="0"/>
      <w:ind w:left="720" w:hanging="720"/>
      <w:outlineLvl w:val="0"/>
    </w:pPr>
    <w:rPr>
      <w:snapToGrid w:val="0"/>
    </w:rPr>
  </w:style>
  <w:style w:type="paragraph" w:customStyle="1" w:styleId="Legal2">
    <w:name w:val="Legal 2"/>
    <w:basedOn w:val="Normal"/>
    <w:pPr>
      <w:widowControl w:val="0"/>
      <w:spacing w:after="0"/>
      <w:ind w:left="720" w:hanging="720"/>
      <w:outlineLvl w:val="1"/>
    </w:pPr>
    <w:rPr>
      <w:snapToGrid w:val="0"/>
    </w:rPr>
  </w:style>
  <w:style w:type="paragraph" w:customStyle="1" w:styleId="Legal3">
    <w:name w:val="Legal 3"/>
    <w:basedOn w:val="Normal"/>
    <w:pPr>
      <w:widowControl w:val="0"/>
      <w:spacing w:after="0"/>
      <w:ind w:left="720" w:hanging="720"/>
      <w:outlineLvl w:val="2"/>
    </w:pPr>
    <w:rPr>
      <w:snapToGrid w:val="0"/>
    </w:rPr>
  </w:style>
  <w:style w:type="paragraph" w:customStyle="1" w:styleId="Legal4">
    <w:name w:val="Legal 4"/>
    <w:basedOn w:val="Normal"/>
    <w:pPr>
      <w:widowControl w:val="0"/>
      <w:spacing w:after="0"/>
      <w:ind w:left="720" w:hanging="720"/>
      <w:outlineLvl w:val="3"/>
    </w:pPr>
    <w:rPr>
      <w:snapToGrid w:val="0"/>
    </w:rPr>
  </w:style>
  <w:style w:type="paragraph" w:customStyle="1" w:styleId="Level1">
    <w:name w:val="Level 1"/>
    <w:basedOn w:val="Normal"/>
    <w:pPr>
      <w:widowControl w:val="0"/>
      <w:tabs>
        <w:tab w:val="num" w:pos="720"/>
      </w:tabs>
      <w:spacing w:after="0"/>
      <w:ind w:left="720" w:hanging="720"/>
      <w:outlineLvl w:val="0"/>
    </w:pPr>
    <w:rPr>
      <w:snapToGrid w:val="0"/>
    </w:rPr>
  </w:style>
  <w:style w:type="paragraph" w:customStyle="1" w:styleId="Level4">
    <w:name w:val="Level 4"/>
    <w:basedOn w:val="Normal"/>
    <w:pPr>
      <w:widowControl w:val="0"/>
      <w:spacing w:after="0"/>
      <w:ind w:left="720" w:hanging="720"/>
      <w:outlineLvl w:val="3"/>
    </w:pPr>
    <w:rPr>
      <w:snapToGrid w:val="0"/>
    </w:rPr>
  </w:style>
  <w:style w:type="paragraph" w:customStyle="1" w:styleId="NGTSMainHeading">
    <w:name w:val="NGTS Main Heading"/>
    <w:basedOn w:val="Normal"/>
    <w:next w:val="NGTSNormal"/>
    <w:pPr>
      <w:widowControl w:val="0"/>
      <w:tabs>
        <w:tab w:val="num" w:pos="720"/>
      </w:tabs>
      <w:ind w:left="720" w:hanging="720"/>
      <w:outlineLvl w:val="0"/>
    </w:pPr>
    <w:rPr>
      <w:b/>
      <w:caps/>
      <w:snapToGrid w:val="0"/>
      <w:sz w:val="22"/>
    </w:rPr>
  </w:style>
  <w:style w:type="paragraph" w:customStyle="1" w:styleId="NGTSNormal">
    <w:name w:val="NGTS Normal"/>
    <w:basedOn w:val="Normal"/>
    <w:pPr>
      <w:widowControl w:val="0"/>
      <w:ind w:left="720"/>
      <w:jc w:val="both"/>
    </w:pPr>
    <w:rPr>
      <w:snapToGrid w:val="0"/>
    </w:rPr>
  </w:style>
  <w:style w:type="paragraph" w:customStyle="1" w:styleId="NGTSRequirement">
    <w:name w:val="NGTS Requirement"/>
    <w:basedOn w:val="NGTSNormal"/>
    <w:pPr>
      <w:tabs>
        <w:tab w:val="num" w:pos="720"/>
      </w:tabs>
      <w:spacing w:after="0"/>
      <w:ind w:hanging="720"/>
      <w:outlineLvl w:val="1"/>
    </w:pPr>
    <w:rPr>
      <w:b/>
    </w:rPr>
  </w:style>
  <w:style w:type="paragraph" w:customStyle="1" w:styleId="NGTSTest">
    <w:name w:val="NGTS Test"/>
    <w:basedOn w:val="Normal"/>
    <w:next w:val="NGTSRequirement"/>
    <w:pPr>
      <w:widowControl w:val="0"/>
      <w:ind w:left="720"/>
    </w:pPr>
    <w:rPr>
      <w:i/>
      <w:snapToGrid w:val="0"/>
    </w:rPr>
  </w:style>
  <w:style w:type="paragraph" w:customStyle="1" w:styleId="NGTSInformative">
    <w:name w:val="NGTS Informative"/>
    <w:basedOn w:val="Normal"/>
    <w:next w:val="NGTSRequirement"/>
    <w:pPr>
      <w:widowControl w:val="0"/>
      <w:ind w:left="720"/>
    </w:pPr>
    <w:rPr>
      <w:i/>
      <w:snapToGrid w:val="0"/>
    </w:rPr>
  </w:style>
  <w:style w:type="paragraph" w:customStyle="1" w:styleId="NGTSAppendixHeading">
    <w:name w:val="NGTS Appendix Heading"/>
    <w:basedOn w:val="Normal"/>
    <w:next w:val="NGTSAppendix"/>
    <w:pPr>
      <w:widowControl w:val="0"/>
      <w:spacing w:before="120"/>
    </w:pPr>
    <w:rPr>
      <w:b/>
      <w:caps/>
      <w:snapToGrid w:val="0"/>
      <w:sz w:val="22"/>
    </w:rPr>
  </w:style>
  <w:style w:type="paragraph" w:customStyle="1" w:styleId="NGTSAppendix">
    <w:name w:val="NGTS Appendix"/>
    <w:basedOn w:val="Normal"/>
    <w:pPr>
      <w:widowControl w:val="0"/>
      <w:spacing w:after="0"/>
    </w:pPr>
    <w:rPr>
      <w:snapToGrid w:val="0"/>
    </w:rPr>
  </w:style>
  <w:style w:type="paragraph" w:styleId="BodyTextIndent">
    <w:name w:val="Body Text Indent"/>
    <w:basedOn w:val="Normal"/>
    <w:pPr>
      <w:spacing w:after="0"/>
      <w:ind w:left="567" w:hanging="567"/>
    </w:pPr>
  </w:style>
  <w:style w:type="paragraph" w:styleId="FootnoteText">
    <w:name w:val="footnote text"/>
    <w:basedOn w:val="Normal"/>
    <w:semiHidden/>
    <w:pPr>
      <w:spacing w:after="0"/>
    </w:pPr>
    <w:rPr>
      <w:rFonts w:ascii="Times New Roman" w:hAnsi="Times New Roma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pPr>
      <w:spacing w:after="0"/>
      <w:ind w:left="-426"/>
    </w:pPr>
    <w:rPr>
      <w:b/>
      <w:sz w:val="24"/>
    </w:rPr>
  </w:style>
  <w:style w:type="table" w:styleId="TableGrid">
    <w:name w:val="Table Grid"/>
    <w:basedOn w:val="TableNormal"/>
    <w:rsid w:val="00BA2CD0"/>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7134E5"/>
    <w:rPr>
      <w:sz w:val="16"/>
      <w:szCs w:val="16"/>
    </w:rPr>
  </w:style>
  <w:style w:type="paragraph" w:styleId="CommentText">
    <w:name w:val="annotation text"/>
    <w:basedOn w:val="Normal"/>
    <w:link w:val="CommentTextChar"/>
    <w:rsid w:val="007134E5"/>
  </w:style>
  <w:style w:type="character" w:customStyle="1" w:styleId="CommentTextChar">
    <w:name w:val="Comment Text Char"/>
    <w:link w:val="CommentText"/>
    <w:rsid w:val="007134E5"/>
    <w:rPr>
      <w:rFonts w:ascii="Arial" w:hAnsi="Arial"/>
      <w:lang w:eastAsia="en-US"/>
    </w:rPr>
  </w:style>
  <w:style w:type="paragraph" w:styleId="CommentSubject">
    <w:name w:val="annotation subject"/>
    <w:basedOn w:val="CommentText"/>
    <w:next w:val="CommentText"/>
    <w:link w:val="CommentSubjectChar"/>
    <w:rsid w:val="007134E5"/>
    <w:rPr>
      <w:b/>
      <w:bCs/>
    </w:rPr>
  </w:style>
  <w:style w:type="character" w:customStyle="1" w:styleId="CommentSubjectChar">
    <w:name w:val="Comment Subject Char"/>
    <w:link w:val="CommentSubject"/>
    <w:rsid w:val="007134E5"/>
    <w:rPr>
      <w:rFonts w:ascii="Arial" w:hAnsi="Arial"/>
      <w:b/>
      <w:bCs/>
      <w:lang w:eastAsia="en-US"/>
    </w:rPr>
  </w:style>
  <w:style w:type="paragraph" w:styleId="Revision">
    <w:name w:val="Revision"/>
    <w:hidden/>
    <w:uiPriority w:val="99"/>
    <w:semiHidden/>
    <w:rsid w:val="007134E5"/>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18" Type="http://schemas.openxmlformats.org/officeDocument/2006/relationships/image" Target="media/image4.wmf"/><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oleObject" Target="embeddings/oleObject5.bin"/><Relationship Id="rId7" Type="http://schemas.openxmlformats.org/officeDocument/2006/relationships/webSettings" Target="webSettings.xml"/><Relationship Id="rId12" Type="http://schemas.openxmlformats.org/officeDocument/2006/relationships/image" Target="media/image1.wmf"/><Relationship Id="rId17" Type="http://schemas.openxmlformats.org/officeDocument/2006/relationships/oleObject" Target="embeddings/oleObject3.bin"/><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comments" Target="comments.xml"/><Relationship Id="rId5" Type="http://schemas.openxmlformats.org/officeDocument/2006/relationships/styles" Target="style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oleObject" Target="embeddings/oleObject4.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wmf"/><Relationship Id="rId22" Type="http://schemas.openxmlformats.org/officeDocument/2006/relationships/image" Target="media/image6.wmf"/><Relationship Id="rId27" Type="http://schemas.microsoft.com/office/2018/08/relationships/commentsExtensible" Target="commentsExtensible.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FE35776-168A-4E64-B123-D69720622101}">
  <ds:schemaRefs>
    <ds:schemaRef ds:uri="http://schemas.microsoft.com/sharepoint/v3/contenttype/forms"/>
  </ds:schemaRefs>
</ds:datastoreItem>
</file>

<file path=customXml/itemProps2.xml><?xml version="1.0" encoding="utf-8"?>
<ds:datastoreItem xmlns:ds="http://schemas.openxmlformats.org/officeDocument/2006/customXml" ds:itemID="{8E2975A8-74BC-4F37-BD32-A2A8423CDB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22EA9F-1178-4E54-AD95-2774BA0FCCB6}">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20</Pages>
  <Words>3348</Words>
  <Characters>18464</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21769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04-4 Issue 005 Provision of Asset Operational Information 25 April 2023</dc:title>
  <dc:subject/>
  <dc:creator>Peaceful</dc:creator>
  <cp:keywords/>
  <cp:lastModifiedBy>Stuart McLarnon (NESO)</cp:lastModifiedBy>
  <cp:revision>14</cp:revision>
  <cp:lastPrinted>2023-10-19T13:26:00Z</cp:lastPrinted>
  <dcterms:created xsi:type="dcterms:W3CDTF">2023-10-19T13:26:00Z</dcterms:created>
  <dcterms:modified xsi:type="dcterms:W3CDTF">2025-01-15T11:10:00Z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1973002306</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IconOverlay">
    <vt:lpwstr/>
  </property>
  <property fmtid="{D5CDD505-2E9C-101B-9397-08002B2CF9AE}" pid="8" name="test">
    <vt:lpwstr/>
  </property>
  <property fmtid="{D5CDD505-2E9C-101B-9397-08002B2CF9AE}" pid="9" name="_PreviousAdHocReviewCycleID">
    <vt:i4>124711437</vt:i4>
  </property>
  <property fmtid="{D5CDD505-2E9C-101B-9397-08002B2CF9AE}" pid="10" name="_ReviewingToolsShownOnce">
    <vt:lpwstr/>
  </property>
  <property fmtid="{D5CDD505-2E9C-101B-9397-08002B2CF9AE}" pid="11" name="ContentTypeId">
    <vt:lpwstr>0x0101005E7558B389E4AA41BCC49771F5D910C9</vt:lpwstr>
  </property>
  <property fmtid="{D5CDD505-2E9C-101B-9397-08002B2CF9AE}" pid="12" name="MediaServiceImageTags">
    <vt:lpwstr/>
  </property>
</Properties>
</file>